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519F1" w14:textId="34CCC959" w:rsidR="003F00B8" w:rsidRPr="00BD22D8" w:rsidRDefault="00C87C60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C87C60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85F63" wp14:editId="162DEBC2">
                <wp:simplePos x="0" y="0"/>
                <wp:positionH relativeFrom="column">
                  <wp:posOffset>3549015</wp:posOffset>
                </wp:positionH>
                <wp:positionV relativeFrom="paragraph">
                  <wp:posOffset>88900</wp:posOffset>
                </wp:positionV>
                <wp:extent cx="1628775" cy="390525"/>
                <wp:effectExtent l="0" t="0" r="28575" b="28575"/>
                <wp:wrapNone/>
                <wp:docPr id="2" name="Tekstiväl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353C5528" w14:textId="77777777" w:rsidR="003F00B8" w:rsidRPr="008D5D90" w:rsidRDefault="003F00B8">
                            <w:pPr>
                              <w:jc w:val="right"/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pPrChange w:id="0" w:author="Kärt Voor" w:date="2024-06-19T13:19:00Z">
                                <w:pPr>
                                  <w:jc w:val="center"/>
                                </w:pPr>
                              </w:pPrChange>
                            </w:pPr>
                            <w:r w:rsidRPr="008D5D90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EELNÕU</w:t>
                            </w:r>
                          </w:p>
                          <w:p w14:paraId="669BB76C" w14:textId="0D72EE58" w:rsidR="003F00B8" w:rsidRPr="008D5D90" w:rsidRDefault="00314490">
                            <w:pPr>
                              <w:jc w:val="right"/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pPrChange w:id="1" w:author="Kärt Voor" w:date="2024-06-19T13:19:00Z">
                                <w:pPr>
                                  <w:jc w:val="center"/>
                                </w:pPr>
                              </w:pPrChange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30</w:t>
                            </w:r>
                            <w:r w:rsidR="00367684" w:rsidRPr="003C1775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</w:t>
                            </w:r>
                            <w:r w:rsidR="00013A22" w:rsidRPr="003C1775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0</w:t>
                            </w:r>
                            <w:r w:rsidR="00E00A79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5</w:t>
                            </w:r>
                            <w:r w:rsidR="00013A22" w:rsidRPr="00AF49BC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</w:t>
                            </w:r>
                            <w:r w:rsidR="00013A22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85F63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79.45pt;margin-top:7pt;width:128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" fillcolor="window" strokecolor="window" strokeweight=".5pt">
                <v:textbox>
                  <w:txbxContent>
                    <w:p w14:paraId="353C5528" w14:textId="77777777" w:rsidR="003F00B8" w:rsidRPr="008D5D90" w:rsidRDefault="003F00B8">
                      <w:pPr>
                        <w:jc w:val="right"/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pPrChange w:id="2" w:author="Kärt Voor" w:date="2024-06-19T13:19:00Z">
                          <w:pPr>
                            <w:jc w:val="center"/>
                          </w:pPr>
                        </w:pPrChange>
                      </w:pPr>
                      <w:r w:rsidRPr="008D5D90"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EELNÕU</w:t>
                      </w:r>
                    </w:p>
                    <w:p w14:paraId="669BB76C" w14:textId="0D72EE58" w:rsidR="003F00B8" w:rsidRPr="008D5D90" w:rsidRDefault="00314490">
                      <w:pPr>
                        <w:jc w:val="right"/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pPrChange w:id="3" w:author="Kärt Voor" w:date="2024-06-19T13:19:00Z">
                          <w:pPr>
                            <w:jc w:val="center"/>
                          </w:pPr>
                        </w:pPrChange>
                      </w:pP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30</w:t>
                      </w:r>
                      <w:r w:rsidR="00367684" w:rsidRPr="003C1775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</w:t>
                      </w:r>
                      <w:r w:rsidR="00013A22" w:rsidRPr="003C1775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0</w:t>
                      </w:r>
                      <w:r w:rsidR="00E00A79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5</w:t>
                      </w:r>
                      <w:r w:rsidR="00013A22" w:rsidRPr="00AF49BC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</w:t>
                      </w:r>
                      <w:r w:rsidR="00013A22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p w14:paraId="7580D8E9" w14:textId="77777777" w:rsidR="003F00B8" w:rsidRPr="00BD22D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</w:p>
    <w:p w14:paraId="6B0E62D8" w14:textId="77777777" w:rsidR="003F00B8" w:rsidRPr="00BD22D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</w:p>
    <w:p w14:paraId="21F2F095" w14:textId="77777777" w:rsidR="003F00B8" w:rsidRPr="00BD22D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3F00B8" w:rsidRPr="00BD22D8" w14:paraId="3DD2FB9A" w14:textId="77777777" w:rsidTr="00A82EF2">
        <w:trPr>
          <w:trHeight w:val="567"/>
        </w:trPr>
        <w:tc>
          <w:tcPr>
            <w:tcW w:w="9072" w:type="dxa"/>
            <w:shd w:val="clear" w:color="auto" w:fill="auto"/>
          </w:tcPr>
          <w:p w14:paraId="00043E34" w14:textId="5F2CA281" w:rsidR="003F00B8" w:rsidRPr="00BD22D8" w:rsidRDefault="003F00B8" w:rsidP="003F00B8">
            <w:pPr>
              <w:keepNext/>
              <w:keepLines/>
              <w:suppressLineNumbers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620B0AF3" w14:textId="4AF28DDA" w:rsidR="00E84303" w:rsidRPr="00D85F8A" w:rsidRDefault="00E84303" w:rsidP="00E84303">
      <w:pPr>
        <w:pStyle w:val="Default"/>
        <w:jc w:val="center"/>
        <w:rPr>
          <w:sz w:val="32"/>
          <w:szCs w:val="32"/>
        </w:rPr>
      </w:pPr>
      <w:commentRangeStart w:id="4"/>
      <w:r w:rsidRPr="00D85F8A">
        <w:rPr>
          <w:rFonts w:ascii="Times New Roman" w:eastAsia="Times New Roman" w:hAnsi="Times New Roman" w:cs="Times New Roman"/>
          <w:b/>
          <w:sz w:val="32"/>
          <w:szCs w:val="32"/>
        </w:rPr>
        <w:t xml:space="preserve">Põllumajandusloomade aretuse seaduse </w:t>
      </w:r>
      <w:del w:id="5" w:author="Kärt Voor" w:date="2024-06-19T13:57:00Z">
        <w:r w:rsidRPr="00D85F8A" w:rsidDel="00100170">
          <w:rPr>
            <w:rFonts w:ascii="Times New Roman" w:eastAsia="Times New Roman" w:hAnsi="Times New Roman" w:cs="Times New Roman"/>
            <w:b/>
            <w:sz w:val="32"/>
            <w:szCs w:val="32"/>
          </w:rPr>
          <w:delText xml:space="preserve">muutmise </w:delText>
        </w:r>
      </w:del>
      <w:ins w:id="6" w:author="Kärt Voor" w:date="2024-06-19T13:57:00Z">
        <w:r w:rsidR="00100170">
          <w:rPr>
            <w:rFonts w:ascii="Times New Roman" w:eastAsia="Times New Roman" w:hAnsi="Times New Roman" w:cs="Times New Roman"/>
            <w:b/>
            <w:sz w:val="32"/>
            <w:szCs w:val="32"/>
          </w:rPr>
          <w:t>täiendamise</w:t>
        </w:r>
        <w:r w:rsidR="00100170" w:rsidRPr="00D85F8A">
          <w:rPr>
            <w:rFonts w:ascii="Times New Roman" w:eastAsia="Times New Roman" w:hAnsi="Times New Roman" w:cs="Times New Roman"/>
            <w:b/>
            <w:sz w:val="32"/>
            <w:szCs w:val="32"/>
          </w:rPr>
          <w:t xml:space="preserve"> </w:t>
        </w:r>
      </w:ins>
      <w:r w:rsidRPr="00D85F8A">
        <w:rPr>
          <w:rFonts w:ascii="Times New Roman" w:eastAsia="Times New Roman" w:hAnsi="Times New Roman" w:cs="Times New Roman"/>
          <w:b/>
          <w:sz w:val="32"/>
          <w:szCs w:val="32"/>
        </w:rPr>
        <w:t>seadus</w:t>
      </w:r>
      <w:commentRangeEnd w:id="4"/>
      <w:r w:rsidR="00100170">
        <w:rPr>
          <w:rStyle w:val="Kommentaariviide"/>
          <w:rFonts w:asciiTheme="minorHAnsi" w:hAnsiTheme="minorHAnsi" w:cstheme="minorBidi"/>
          <w:color w:val="auto"/>
        </w:rPr>
        <w:commentReference w:id="4"/>
      </w:r>
    </w:p>
    <w:p w14:paraId="6862E1C9" w14:textId="77777777" w:rsidR="003F00B8" w:rsidRPr="00BD22D8" w:rsidRDefault="003F00B8" w:rsidP="00BD22D8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47CC90B" w14:textId="1A8294D4" w:rsidR="00E84303" w:rsidRPr="008B6248" w:rsidRDefault="00E84303" w:rsidP="00E84303">
      <w:pPr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Põllumajandusloomade aretuse seaduses</w:t>
      </w:r>
      <w:r w:rsidRPr="008B6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122" w:rsidRPr="008B6248">
        <w:rPr>
          <w:rFonts w:ascii="Times New Roman" w:hAnsi="Times New Roman" w:cs="Times New Roman"/>
          <w:sz w:val="24"/>
          <w:szCs w:val="24"/>
        </w:rPr>
        <w:t>tehakse järgmi</w:t>
      </w:r>
      <w:r w:rsidR="001E1823" w:rsidRPr="008B6248">
        <w:rPr>
          <w:rFonts w:ascii="Times New Roman" w:hAnsi="Times New Roman" w:cs="Times New Roman"/>
          <w:sz w:val="24"/>
          <w:szCs w:val="24"/>
        </w:rPr>
        <w:t>s</w:t>
      </w:r>
      <w:r w:rsidR="00B92122" w:rsidRPr="008B6248">
        <w:rPr>
          <w:rFonts w:ascii="Times New Roman" w:hAnsi="Times New Roman" w:cs="Times New Roman"/>
          <w:sz w:val="24"/>
          <w:szCs w:val="24"/>
        </w:rPr>
        <w:t>e</w:t>
      </w:r>
      <w:r w:rsidR="001E1823" w:rsidRPr="008B6248">
        <w:rPr>
          <w:rFonts w:ascii="Times New Roman" w:hAnsi="Times New Roman" w:cs="Times New Roman"/>
          <w:sz w:val="24"/>
          <w:szCs w:val="24"/>
        </w:rPr>
        <w:t>d</w:t>
      </w:r>
      <w:r w:rsidR="00B92122" w:rsidRPr="008B6248">
        <w:rPr>
          <w:rFonts w:ascii="Times New Roman" w:hAnsi="Times New Roman" w:cs="Times New Roman"/>
          <w:sz w:val="24"/>
          <w:szCs w:val="24"/>
        </w:rPr>
        <w:t xml:space="preserve"> muudatus</w:t>
      </w:r>
      <w:r w:rsidR="001E1823" w:rsidRPr="008B6248">
        <w:rPr>
          <w:rFonts w:ascii="Times New Roman" w:hAnsi="Times New Roman" w:cs="Times New Roman"/>
          <w:sz w:val="24"/>
          <w:szCs w:val="24"/>
        </w:rPr>
        <w:t>ed</w:t>
      </w:r>
      <w:r w:rsidRPr="008B6248">
        <w:rPr>
          <w:rFonts w:ascii="Times New Roman" w:hAnsi="Times New Roman" w:cs="Times New Roman"/>
          <w:sz w:val="24"/>
          <w:szCs w:val="24"/>
        </w:rPr>
        <w:t>:</w:t>
      </w:r>
    </w:p>
    <w:p w14:paraId="3239697D" w14:textId="77777777" w:rsidR="00E84303" w:rsidRPr="008B6248" w:rsidRDefault="00E84303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90A69E" w14:textId="5CFC1EA7" w:rsidR="00B30F04" w:rsidRPr="008B6248" w:rsidRDefault="00CC0722" w:rsidP="00013A2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24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1E1823" w:rsidRPr="008B624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1E1823" w:rsidRPr="008B6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7F1A" w:rsidRPr="008B6248">
        <w:rPr>
          <w:rFonts w:ascii="Times New Roman" w:eastAsia="Times New Roman" w:hAnsi="Times New Roman" w:cs="Times New Roman"/>
          <w:sz w:val="24"/>
          <w:szCs w:val="24"/>
        </w:rPr>
        <w:t>seadust täiendatakse</w:t>
      </w:r>
      <w:del w:id="7" w:author="Kärt Voor" w:date="2024-06-19T13:20:00Z">
        <w:r w:rsidR="00757F1A" w:rsidRPr="008B6248" w:rsidDel="003C27E6">
          <w:rPr>
            <w:rFonts w:ascii="Times New Roman" w:eastAsia="Times New Roman" w:hAnsi="Times New Roman" w:cs="Times New Roman"/>
            <w:sz w:val="24"/>
            <w:szCs w:val="24"/>
          </w:rPr>
          <w:delText xml:space="preserve"> </w:delText>
        </w:r>
        <w:r w:rsidR="00E82C12" w:rsidRPr="008B6248" w:rsidDel="003C27E6">
          <w:rPr>
            <w:rFonts w:ascii="Times New Roman" w:eastAsia="Times New Roman" w:hAnsi="Times New Roman" w:cs="Times New Roman"/>
            <w:sz w:val="24"/>
            <w:szCs w:val="24"/>
          </w:rPr>
          <w:delText>peatükiga</w:delText>
        </w:r>
      </w:del>
      <w:r w:rsidR="00757F1A" w:rsidRPr="008B6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2C12" w:rsidRPr="008B624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7F1A" w:rsidRPr="008B624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ins w:id="8" w:author="Kärt Voor" w:date="2024-06-19T13:19:00Z">
        <w:r w:rsidR="003C27E6">
          <w:rPr>
            <w:rFonts w:ascii="Times New Roman" w:eastAsia="Times New Roman" w:hAnsi="Times New Roman" w:cs="Times New Roman"/>
            <w:sz w:val="24"/>
            <w:szCs w:val="24"/>
          </w:rPr>
          <w:t>. peatüki</w:t>
        </w:r>
      </w:ins>
      <w:ins w:id="9" w:author="Kärt Voor" w:date="2024-06-19T13:20:00Z">
        <w:r w:rsidR="003C27E6">
          <w:rPr>
            <w:rFonts w:ascii="Times New Roman" w:eastAsia="Times New Roman" w:hAnsi="Times New Roman" w:cs="Times New Roman"/>
            <w:sz w:val="24"/>
            <w:szCs w:val="24"/>
          </w:rPr>
          <w:t>ga</w:t>
        </w:r>
      </w:ins>
      <w:r w:rsidR="00757F1A" w:rsidRPr="008B6248">
        <w:rPr>
          <w:rFonts w:ascii="Times New Roman" w:eastAsia="Times New Roman" w:hAnsi="Times New Roman" w:cs="Times New Roman"/>
          <w:sz w:val="24"/>
          <w:szCs w:val="24"/>
        </w:rPr>
        <w:t xml:space="preserve"> järgmises sõnastuses:</w:t>
      </w:r>
    </w:p>
    <w:p w14:paraId="0F28B6D1" w14:textId="77777777" w:rsidR="00E82C12" w:rsidRPr="008B6248" w:rsidRDefault="00E82C12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69F1DD" w14:textId="21073FD3" w:rsidR="00E82C12" w:rsidRPr="008B6248" w:rsidRDefault="00E82C12" w:rsidP="00E82C12">
      <w:pPr>
        <w:jc w:val="center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„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B624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900F34" w:rsidRPr="008B624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289D" w:rsidRPr="008B6248">
        <w:rPr>
          <w:rFonts w:ascii="Times New Roman" w:hAnsi="Times New Roman" w:cs="Times New Roman"/>
          <w:b/>
          <w:bCs/>
          <w:sz w:val="24"/>
          <w:szCs w:val="24"/>
        </w:rPr>
        <w:t>peatükk</w:t>
      </w:r>
    </w:p>
    <w:p w14:paraId="751F3CD7" w14:textId="2B10B9A8" w:rsidR="00F6289D" w:rsidRPr="008B6248" w:rsidRDefault="00563339" w:rsidP="00F079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6248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F6289D" w:rsidRPr="008B6248">
        <w:rPr>
          <w:rFonts w:ascii="Times New Roman" w:hAnsi="Times New Roman" w:cs="Times New Roman"/>
          <w:b/>
          <w:bCs/>
          <w:sz w:val="24"/>
          <w:szCs w:val="24"/>
        </w:rPr>
        <w:t>obuslas</w:t>
      </w:r>
      <w:r w:rsidR="007B2B5E" w:rsidRPr="008B6248">
        <w:rPr>
          <w:rFonts w:ascii="Times New Roman" w:hAnsi="Times New Roman" w:cs="Times New Roman"/>
          <w:b/>
          <w:bCs/>
          <w:sz w:val="24"/>
          <w:szCs w:val="24"/>
        </w:rPr>
        <w:t>ed</w:t>
      </w:r>
      <w:r w:rsidR="001226BD"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F671CF2" w14:textId="77777777" w:rsidR="001E1823" w:rsidRPr="008B6248" w:rsidRDefault="001E1823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76C561" w14:textId="39018FA9" w:rsidR="0006409B" w:rsidRPr="008B6248" w:rsidRDefault="0006409B" w:rsidP="003537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B6248">
        <w:rPr>
          <w:rFonts w:ascii="Times New Roman" w:hAnsi="Times New Roman" w:cs="Times New Roman"/>
          <w:b/>
          <w:bCs/>
          <w:sz w:val="24"/>
          <w:szCs w:val="24"/>
        </w:rPr>
        <w:t>§ 11</w:t>
      </w:r>
      <w:r w:rsidR="00FA6F1E" w:rsidRPr="008B624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8476C" w:rsidRPr="008B6248">
        <w:rPr>
          <w:rFonts w:ascii="Times New Roman" w:hAnsi="Times New Roman" w:cs="Times New Roman"/>
          <w:b/>
          <w:bCs/>
          <w:sz w:val="24"/>
          <w:szCs w:val="24"/>
        </w:rPr>
        <w:t>Hobuslaste v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>õistlu</w:t>
      </w:r>
      <w:r w:rsidR="00000618" w:rsidRPr="008B6248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14:paraId="286FD3CC" w14:textId="77777777" w:rsidR="0039781C" w:rsidRPr="008B6248" w:rsidRDefault="0039781C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B426AC" w14:textId="37D4B5A4" w:rsidR="00AC0C85" w:rsidRDefault="0018476C" w:rsidP="00013A22">
      <w:pPr>
        <w:jc w:val="both"/>
        <w:rPr>
          <w:ins w:id="10" w:author="Kärt Voor" w:date="2024-06-19T13:30:00Z"/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Hobuslaste v</w:t>
      </w:r>
      <w:r w:rsidR="00F82368" w:rsidRPr="008B6248">
        <w:rPr>
          <w:rFonts w:ascii="Times New Roman" w:hAnsi="Times New Roman" w:cs="Times New Roman"/>
          <w:sz w:val="24"/>
          <w:szCs w:val="24"/>
        </w:rPr>
        <w:t>õistlus</w:t>
      </w:r>
      <w:r w:rsidR="00D124DF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821799" w:rsidRPr="008B6248">
        <w:rPr>
          <w:rFonts w:ascii="Times New Roman" w:hAnsi="Times New Roman" w:cs="Times New Roman"/>
          <w:sz w:val="24"/>
          <w:szCs w:val="24"/>
        </w:rPr>
        <w:t xml:space="preserve">käesoleva seaduse tähenduses on </w:t>
      </w:r>
      <w:del w:id="11" w:author="Kärt Voor" w:date="2024-06-19T13:59:00Z">
        <w:r w:rsidR="00C6334A" w:rsidRPr="008B6248" w:rsidDel="00100170">
          <w:rPr>
            <w:rFonts w:ascii="Times New Roman" w:hAnsi="Times New Roman" w:cs="Times New Roman"/>
            <w:sz w:val="24"/>
            <w:szCs w:val="24"/>
          </w:rPr>
          <w:delText xml:space="preserve">mis tahes </w:delText>
        </w:r>
      </w:del>
      <w:r w:rsidR="00C6334A" w:rsidRPr="008B6248">
        <w:rPr>
          <w:rFonts w:ascii="Times New Roman" w:hAnsi="Times New Roman" w:cs="Times New Roman"/>
          <w:sz w:val="24"/>
          <w:szCs w:val="24"/>
        </w:rPr>
        <w:t>ratsavõistlus, sealhulgas</w:t>
      </w:r>
      <w:ins w:id="12" w:author="Kärt Voor" w:date="2024-06-19T13:30:00Z">
        <w:r w:rsidR="00AC0C85">
          <w:rPr>
            <w:rFonts w:ascii="Times New Roman" w:hAnsi="Times New Roman" w:cs="Times New Roman"/>
            <w:sz w:val="24"/>
            <w:szCs w:val="24"/>
          </w:rPr>
          <w:t>:</w:t>
        </w:r>
      </w:ins>
    </w:p>
    <w:p w14:paraId="404B0C19" w14:textId="77777777" w:rsidR="00AC0C85" w:rsidRDefault="00AC0C85" w:rsidP="00013A22">
      <w:pPr>
        <w:jc w:val="both"/>
        <w:rPr>
          <w:ins w:id="13" w:author="Kärt Voor" w:date="2024-06-19T13:30:00Z"/>
          <w:rFonts w:ascii="Times New Roman" w:hAnsi="Times New Roman" w:cs="Times New Roman"/>
          <w:sz w:val="24"/>
          <w:szCs w:val="24"/>
        </w:rPr>
      </w:pPr>
      <w:ins w:id="14" w:author="Kärt Voor" w:date="2024-06-19T13:30:00Z">
        <w:r>
          <w:rPr>
            <w:rFonts w:ascii="Times New Roman" w:hAnsi="Times New Roman" w:cs="Times New Roman"/>
            <w:sz w:val="24"/>
            <w:szCs w:val="24"/>
          </w:rPr>
          <w:t>1)</w:t>
        </w:r>
      </w:ins>
      <w:r w:rsidR="00C6334A" w:rsidRPr="008B6248">
        <w:rPr>
          <w:rFonts w:ascii="Times New Roman" w:hAnsi="Times New Roman" w:cs="Times New Roman"/>
          <w:sz w:val="24"/>
          <w:szCs w:val="24"/>
        </w:rPr>
        <w:t xml:space="preserve"> hobus</w:t>
      </w:r>
      <w:r w:rsidR="001226BD" w:rsidRPr="008B6248">
        <w:rPr>
          <w:rFonts w:ascii="Times New Roman" w:hAnsi="Times New Roman" w:cs="Times New Roman"/>
          <w:sz w:val="24"/>
          <w:szCs w:val="24"/>
        </w:rPr>
        <w:t>las</w:t>
      </w:r>
      <w:r w:rsidR="00C6334A" w:rsidRPr="008B6248">
        <w:rPr>
          <w:rFonts w:ascii="Times New Roman" w:hAnsi="Times New Roman" w:cs="Times New Roman"/>
          <w:sz w:val="24"/>
          <w:szCs w:val="24"/>
        </w:rPr>
        <w:t>te võidusõit</w:t>
      </w:r>
      <w:ins w:id="15" w:author="Kärt Voor" w:date="2024-06-19T13:30:00Z">
        <w:r>
          <w:rPr>
            <w:rFonts w:ascii="Times New Roman" w:hAnsi="Times New Roman" w:cs="Times New Roman"/>
            <w:sz w:val="24"/>
            <w:szCs w:val="24"/>
          </w:rPr>
          <w:t>;</w:t>
        </w:r>
      </w:ins>
      <w:del w:id="16" w:author="Kärt Voor" w:date="2024-06-19T13:30:00Z">
        <w:r w:rsidR="00C6334A" w:rsidRPr="008B6248" w:rsidDel="00AC0C85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C6334A" w:rsidRPr="008B6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B62A6" w14:textId="77777777" w:rsidR="00AC0C85" w:rsidRDefault="00AC0C85" w:rsidP="00013A22">
      <w:pPr>
        <w:jc w:val="both"/>
        <w:rPr>
          <w:ins w:id="17" w:author="Kärt Voor" w:date="2024-06-19T13:30:00Z"/>
          <w:rFonts w:ascii="Times New Roman" w:hAnsi="Times New Roman" w:cs="Times New Roman"/>
          <w:sz w:val="24"/>
          <w:szCs w:val="24"/>
        </w:rPr>
      </w:pPr>
      <w:ins w:id="18" w:author="Kärt Voor" w:date="2024-06-19T13:30:00Z">
        <w:r>
          <w:rPr>
            <w:rFonts w:ascii="Times New Roman" w:hAnsi="Times New Roman" w:cs="Times New Roman"/>
            <w:sz w:val="24"/>
            <w:szCs w:val="24"/>
          </w:rPr>
          <w:t xml:space="preserve">2) </w:t>
        </w:r>
      </w:ins>
      <w:r w:rsidR="00C6334A" w:rsidRPr="008B6248">
        <w:rPr>
          <w:rFonts w:ascii="Times New Roman" w:hAnsi="Times New Roman" w:cs="Times New Roman"/>
          <w:sz w:val="24"/>
          <w:szCs w:val="24"/>
        </w:rPr>
        <w:t>takistussõit</w:t>
      </w:r>
      <w:ins w:id="19" w:author="Kärt Voor" w:date="2024-06-19T13:30:00Z">
        <w:r>
          <w:rPr>
            <w:rFonts w:ascii="Times New Roman" w:hAnsi="Times New Roman" w:cs="Times New Roman"/>
            <w:sz w:val="24"/>
            <w:szCs w:val="24"/>
          </w:rPr>
          <w:t>;</w:t>
        </w:r>
      </w:ins>
      <w:del w:id="20" w:author="Kärt Voor" w:date="2024-06-19T13:30:00Z">
        <w:r w:rsidR="00C6334A" w:rsidRPr="008B6248" w:rsidDel="00AC0C85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</w:del>
    </w:p>
    <w:p w14:paraId="364463A9" w14:textId="77777777" w:rsidR="00AC0C85" w:rsidRDefault="00AC0C85" w:rsidP="00013A22">
      <w:pPr>
        <w:jc w:val="both"/>
        <w:rPr>
          <w:ins w:id="21" w:author="Kärt Voor" w:date="2024-06-19T13:30:00Z"/>
          <w:rFonts w:ascii="Times New Roman" w:hAnsi="Times New Roman" w:cs="Times New Roman"/>
          <w:sz w:val="24"/>
          <w:szCs w:val="24"/>
        </w:rPr>
      </w:pPr>
      <w:ins w:id="22" w:author="Kärt Voor" w:date="2024-06-19T13:30:00Z">
        <w:r>
          <w:rPr>
            <w:rFonts w:ascii="Times New Roman" w:hAnsi="Times New Roman" w:cs="Times New Roman"/>
            <w:sz w:val="24"/>
            <w:szCs w:val="24"/>
          </w:rPr>
          <w:t xml:space="preserve">3) </w:t>
        </w:r>
      </w:ins>
      <w:r w:rsidR="00C6334A" w:rsidRPr="008B6248">
        <w:rPr>
          <w:rFonts w:ascii="Times New Roman" w:hAnsi="Times New Roman" w:cs="Times New Roman"/>
          <w:sz w:val="24"/>
          <w:szCs w:val="24"/>
        </w:rPr>
        <w:t>kolmevõistlus</w:t>
      </w:r>
      <w:ins w:id="23" w:author="Kärt Voor" w:date="2024-06-19T13:30:00Z">
        <w:r>
          <w:rPr>
            <w:rFonts w:ascii="Times New Roman" w:hAnsi="Times New Roman" w:cs="Times New Roman"/>
            <w:sz w:val="24"/>
            <w:szCs w:val="24"/>
          </w:rPr>
          <w:t>;</w:t>
        </w:r>
      </w:ins>
      <w:del w:id="24" w:author="Kärt Voor" w:date="2024-06-19T13:30:00Z">
        <w:r w:rsidR="00C6334A" w:rsidRPr="008B6248" w:rsidDel="00AC0C85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C6334A" w:rsidRPr="008B6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C1E788" w14:textId="77777777" w:rsidR="00AC0C85" w:rsidRDefault="00AC0C85" w:rsidP="00013A22">
      <w:pPr>
        <w:jc w:val="both"/>
        <w:rPr>
          <w:ins w:id="25" w:author="Kärt Voor" w:date="2024-06-19T13:31:00Z"/>
          <w:rFonts w:ascii="Times New Roman" w:hAnsi="Times New Roman" w:cs="Times New Roman"/>
          <w:sz w:val="24"/>
          <w:szCs w:val="24"/>
        </w:rPr>
      </w:pPr>
      <w:ins w:id="26" w:author="Kärt Voor" w:date="2024-06-19T13:30:00Z">
        <w:r>
          <w:rPr>
            <w:rFonts w:ascii="Times New Roman" w:hAnsi="Times New Roman" w:cs="Times New Roman"/>
            <w:sz w:val="24"/>
            <w:szCs w:val="24"/>
          </w:rPr>
          <w:t xml:space="preserve">4) </w:t>
        </w:r>
      </w:ins>
      <w:r w:rsidR="00C6334A" w:rsidRPr="008B6248">
        <w:rPr>
          <w:rFonts w:ascii="Times New Roman" w:hAnsi="Times New Roman" w:cs="Times New Roman"/>
          <w:sz w:val="24"/>
          <w:szCs w:val="24"/>
        </w:rPr>
        <w:t>koolisõit</w:t>
      </w:r>
      <w:ins w:id="27" w:author="Kärt Voor" w:date="2024-06-19T13:30:00Z">
        <w:r>
          <w:rPr>
            <w:rFonts w:ascii="Times New Roman" w:hAnsi="Times New Roman" w:cs="Times New Roman"/>
            <w:sz w:val="24"/>
            <w:szCs w:val="24"/>
          </w:rPr>
          <w:t>;</w:t>
        </w:r>
      </w:ins>
      <w:del w:id="28" w:author="Kärt Voor" w:date="2024-06-19T13:30:00Z">
        <w:r w:rsidR="00C6334A" w:rsidRPr="008B6248" w:rsidDel="00AC0C85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C6334A" w:rsidRPr="008B6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417305" w14:textId="59446F42" w:rsidR="00AC0C85" w:rsidRDefault="00AC0C85" w:rsidP="00013A22">
      <w:pPr>
        <w:jc w:val="both"/>
        <w:rPr>
          <w:ins w:id="29" w:author="Kärt Voor" w:date="2024-06-19T13:31:00Z"/>
          <w:rFonts w:ascii="Times New Roman" w:hAnsi="Times New Roman" w:cs="Times New Roman"/>
          <w:sz w:val="24"/>
          <w:szCs w:val="24"/>
        </w:rPr>
      </w:pPr>
      <w:ins w:id="30" w:author="Kärt Voor" w:date="2024-06-19T13:30:00Z">
        <w:r>
          <w:rPr>
            <w:rFonts w:ascii="Times New Roman" w:hAnsi="Times New Roman" w:cs="Times New Roman"/>
            <w:sz w:val="24"/>
            <w:szCs w:val="24"/>
          </w:rPr>
          <w:t xml:space="preserve">5) </w:t>
        </w:r>
      </w:ins>
      <w:r w:rsidR="00C6334A" w:rsidRPr="008B6248">
        <w:rPr>
          <w:rFonts w:ascii="Times New Roman" w:hAnsi="Times New Roman" w:cs="Times New Roman"/>
          <w:sz w:val="24"/>
          <w:szCs w:val="24"/>
        </w:rPr>
        <w:t>kaarikusõit</w:t>
      </w:r>
      <w:ins w:id="31" w:author="Kärt Voor" w:date="2024-06-19T16:14:00Z">
        <w:r w:rsidR="00ED0E89"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22D69615" w14:textId="4BF0B21F" w:rsidR="00F82368" w:rsidRPr="008B6248" w:rsidRDefault="00AC0C85" w:rsidP="00013A22">
      <w:pPr>
        <w:jc w:val="both"/>
        <w:rPr>
          <w:rFonts w:ascii="Times New Roman" w:hAnsi="Times New Roman" w:cs="Times New Roman"/>
          <w:sz w:val="24"/>
          <w:szCs w:val="24"/>
        </w:rPr>
      </w:pPr>
      <w:ins w:id="32" w:author="Kärt Voor" w:date="2024-06-19T13:31:00Z">
        <w:r>
          <w:rPr>
            <w:rFonts w:ascii="Times New Roman" w:hAnsi="Times New Roman" w:cs="Times New Roman"/>
            <w:sz w:val="24"/>
            <w:szCs w:val="24"/>
          </w:rPr>
          <w:t>6)</w:t>
        </w:r>
      </w:ins>
      <w:del w:id="33" w:author="Kärt Voor" w:date="2024-06-19T13:31:00Z">
        <w:r w:rsidR="00C6334A" w:rsidRPr="008B6248" w:rsidDel="00AC0C85">
          <w:rPr>
            <w:rFonts w:ascii="Times New Roman" w:hAnsi="Times New Roman" w:cs="Times New Roman"/>
            <w:sz w:val="24"/>
            <w:szCs w:val="24"/>
          </w:rPr>
          <w:delText xml:space="preserve"> ja </w:delText>
        </w:r>
      </w:del>
      <w:r w:rsidR="00C6334A" w:rsidRPr="008B6248">
        <w:rPr>
          <w:rFonts w:ascii="Times New Roman" w:hAnsi="Times New Roman" w:cs="Times New Roman"/>
          <w:sz w:val="24"/>
          <w:szCs w:val="24"/>
        </w:rPr>
        <w:t>demonstratsioonklass.</w:t>
      </w:r>
    </w:p>
    <w:p w14:paraId="2660FFC6" w14:textId="77777777" w:rsidR="00C531F1" w:rsidRPr="008B6248" w:rsidRDefault="00C531F1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A8C808" w14:textId="37C713D9" w:rsidR="00C531F1" w:rsidRPr="008B6248" w:rsidRDefault="00C531F1" w:rsidP="003537EE">
      <w:pPr>
        <w:rPr>
          <w:rFonts w:ascii="Times New Roman" w:hAnsi="Times New Roman" w:cs="Times New Roman"/>
          <w:sz w:val="24"/>
          <w:szCs w:val="24"/>
        </w:rPr>
      </w:pPr>
      <w:bookmarkStart w:id="34" w:name="_Hlk160565352"/>
      <w:r w:rsidRPr="008B6248">
        <w:rPr>
          <w:rFonts w:ascii="Times New Roman" w:hAnsi="Times New Roman" w:cs="Times New Roman"/>
          <w:b/>
          <w:bCs/>
          <w:sz w:val="24"/>
          <w:szCs w:val="24"/>
        </w:rPr>
        <w:t>§ 11</w:t>
      </w:r>
      <w:r w:rsidR="00FA6F1E" w:rsidRPr="008B624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bookmarkEnd w:id="34"/>
      <w:r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35" w:name="_Hlk160570787"/>
      <w:r w:rsidR="00A9687D" w:rsidRPr="008B6248">
        <w:rPr>
          <w:rFonts w:ascii="Times New Roman" w:hAnsi="Times New Roman" w:cs="Times New Roman"/>
          <w:b/>
          <w:bCs/>
          <w:sz w:val="24"/>
          <w:szCs w:val="24"/>
        </w:rPr>
        <w:t>Hobuslaste</w:t>
      </w:r>
      <w:r w:rsidR="00A9687D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A9687D" w:rsidRPr="008B624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>õistlustingimused</w:t>
      </w:r>
    </w:p>
    <w:bookmarkEnd w:id="35"/>
    <w:p w14:paraId="31501F71" w14:textId="77777777" w:rsidR="0039781C" w:rsidRPr="008B6248" w:rsidRDefault="0039781C" w:rsidP="00C531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0EAE26" w14:textId="6B7137AD" w:rsidR="00C531F1" w:rsidRPr="008B6248" w:rsidRDefault="003830C0" w:rsidP="00C531F1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(1)</w:t>
      </w:r>
      <w:r w:rsidR="00FA6F1E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A9687D" w:rsidRPr="008B6248">
        <w:rPr>
          <w:rFonts w:ascii="Times New Roman" w:hAnsi="Times New Roman" w:cs="Times New Roman"/>
          <w:sz w:val="24"/>
          <w:szCs w:val="24"/>
        </w:rPr>
        <w:t>Hobuslaste v</w:t>
      </w:r>
      <w:r w:rsidR="001E4731" w:rsidRPr="008B6248">
        <w:rPr>
          <w:rFonts w:ascii="Times New Roman" w:hAnsi="Times New Roman" w:cs="Times New Roman"/>
          <w:sz w:val="24"/>
          <w:szCs w:val="24"/>
        </w:rPr>
        <w:t>õistlustingimus</w:t>
      </w:r>
      <w:r w:rsidR="00153B2F" w:rsidRPr="008B6248">
        <w:rPr>
          <w:rFonts w:ascii="Times New Roman" w:hAnsi="Times New Roman" w:cs="Times New Roman"/>
          <w:sz w:val="24"/>
          <w:szCs w:val="24"/>
        </w:rPr>
        <w:t>t</w:t>
      </w:r>
      <w:r w:rsidR="001E4731" w:rsidRPr="008B6248">
        <w:rPr>
          <w:rFonts w:ascii="Times New Roman" w:hAnsi="Times New Roman" w:cs="Times New Roman"/>
          <w:sz w:val="24"/>
          <w:szCs w:val="24"/>
        </w:rPr>
        <w:t>e</w:t>
      </w:r>
      <w:r w:rsidR="00153B2F" w:rsidRPr="008B6248">
        <w:rPr>
          <w:rFonts w:ascii="Times New Roman" w:hAnsi="Times New Roman" w:cs="Times New Roman"/>
          <w:sz w:val="24"/>
          <w:szCs w:val="24"/>
        </w:rPr>
        <w:t>s</w:t>
      </w:r>
      <w:r w:rsidR="001E4731"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31F1" w:rsidRPr="008B6248">
        <w:rPr>
          <w:rFonts w:ascii="Times New Roman" w:hAnsi="Times New Roman" w:cs="Times New Roman"/>
          <w:sz w:val="24"/>
          <w:szCs w:val="24"/>
        </w:rPr>
        <w:t xml:space="preserve">ei </w:t>
      </w:r>
      <w:r w:rsidR="001A6D40" w:rsidRPr="008B6248">
        <w:rPr>
          <w:rFonts w:ascii="Times New Roman" w:hAnsi="Times New Roman" w:cs="Times New Roman"/>
          <w:sz w:val="24"/>
          <w:szCs w:val="24"/>
        </w:rPr>
        <w:t xml:space="preserve">või </w:t>
      </w:r>
      <w:r w:rsidR="000C4A4D" w:rsidRPr="008B6248">
        <w:rPr>
          <w:rFonts w:ascii="Times New Roman" w:hAnsi="Times New Roman" w:cs="Times New Roman"/>
          <w:sz w:val="24"/>
          <w:szCs w:val="24"/>
        </w:rPr>
        <w:t>vahet teha</w:t>
      </w:r>
      <w:r w:rsidR="00C531F1" w:rsidRPr="008B6248">
        <w:rPr>
          <w:rFonts w:ascii="Times New Roman" w:hAnsi="Times New Roman" w:cs="Times New Roman"/>
          <w:sz w:val="24"/>
          <w:szCs w:val="24"/>
        </w:rPr>
        <w:t xml:space="preserve"> </w:t>
      </w:r>
      <w:bookmarkStart w:id="36" w:name="_Hlk161167560"/>
      <w:r w:rsidR="00C531F1" w:rsidRPr="008B6248">
        <w:rPr>
          <w:rFonts w:ascii="Times New Roman" w:hAnsi="Times New Roman" w:cs="Times New Roman"/>
          <w:sz w:val="24"/>
          <w:szCs w:val="24"/>
        </w:rPr>
        <w:t>Eesti</w:t>
      </w:r>
      <w:r w:rsidR="002F4002" w:rsidRPr="008B6248">
        <w:rPr>
          <w:rFonts w:ascii="Times New Roman" w:hAnsi="Times New Roman" w:cs="Times New Roman"/>
          <w:sz w:val="24"/>
          <w:szCs w:val="24"/>
        </w:rPr>
        <w:t>s registreeritud</w:t>
      </w:r>
      <w:r w:rsidR="00C531F1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7E19E4" w:rsidRPr="008B6248">
        <w:rPr>
          <w:rFonts w:ascii="Times New Roman" w:hAnsi="Times New Roman" w:cs="Times New Roman"/>
          <w:sz w:val="24"/>
          <w:szCs w:val="24"/>
        </w:rPr>
        <w:t>või</w:t>
      </w:r>
      <w:r w:rsidR="00142D94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415FA5">
        <w:rPr>
          <w:rFonts w:ascii="Times New Roman" w:hAnsi="Times New Roman" w:cs="Times New Roman"/>
          <w:sz w:val="24"/>
          <w:szCs w:val="24"/>
        </w:rPr>
        <w:t>sealt</w:t>
      </w:r>
      <w:r w:rsidR="00415FA5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142D94" w:rsidRPr="008B6248">
        <w:rPr>
          <w:rFonts w:ascii="Times New Roman" w:hAnsi="Times New Roman" w:cs="Times New Roman"/>
          <w:sz w:val="24"/>
          <w:szCs w:val="24"/>
        </w:rPr>
        <w:t xml:space="preserve">pärit </w:t>
      </w:r>
      <w:r w:rsidR="00C531F1" w:rsidRPr="008B6248">
        <w:rPr>
          <w:rFonts w:ascii="Times New Roman" w:hAnsi="Times New Roman" w:cs="Times New Roman"/>
          <w:sz w:val="24"/>
          <w:szCs w:val="24"/>
        </w:rPr>
        <w:t>hobus</w:t>
      </w:r>
      <w:r w:rsidR="00695370" w:rsidRPr="008B6248">
        <w:rPr>
          <w:rFonts w:ascii="Times New Roman" w:hAnsi="Times New Roman" w:cs="Times New Roman"/>
          <w:sz w:val="24"/>
          <w:szCs w:val="24"/>
        </w:rPr>
        <w:t>las</w:t>
      </w:r>
      <w:r w:rsidR="00C531F1" w:rsidRPr="008B6248">
        <w:rPr>
          <w:rFonts w:ascii="Times New Roman" w:hAnsi="Times New Roman" w:cs="Times New Roman"/>
          <w:sz w:val="24"/>
          <w:szCs w:val="24"/>
        </w:rPr>
        <w:t xml:space="preserve">e ja </w:t>
      </w:r>
      <w:r w:rsidR="00153B2F" w:rsidRPr="008B6248">
        <w:rPr>
          <w:rFonts w:ascii="Times New Roman" w:hAnsi="Times New Roman" w:cs="Times New Roman"/>
          <w:sz w:val="24"/>
          <w:szCs w:val="24"/>
        </w:rPr>
        <w:t>teise</w:t>
      </w:r>
      <w:r w:rsidR="002F4002" w:rsidRPr="008B6248">
        <w:rPr>
          <w:rFonts w:ascii="Times New Roman" w:hAnsi="Times New Roman" w:cs="Times New Roman"/>
          <w:sz w:val="24"/>
          <w:szCs w:val="24"/>
        </w:rPr>
        <w:t>s</w:t>
      </w:r>
      <w:r w:rsidR="00153B2F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427564" w:rsidRPr="008B6248">
        <w:rPr>
          <w:rFonts w:ascii="Times New Roman" w:hAnsi="Times New Roman" w:cs="Times New Roman"/>
          <w:sz w:val="24"/>
          <w:szCs w:val="24"/>
        </w:rPr>
        <w:t xml:space="preserve">Euroopa Liidu </w:t>
      </w:r>
      <w:r w:rsidR="00153B2F" w:rsidRPr="008B6248">
        <w:rPr>
          <w:rFonts w:ascii="Times New Roman" w:hAnsi="Times New Roman" w:cs="Times New Roman"/>
          <w:sz w:val="24"/>
          <w:szCs w:val="24"/>
        </w:rPr>
        <w:t>liikmesriigi</w:t>
      </w:r>
      <w:r w:rsidR="002F4002" w:rsidRPr="008B6248">
        <w:rPr>
          <w:rFonts w:ascii="Times New Roman" w:hAnsi="Times New Roman" w:cs="Times New Roman"/>
          <w:sz w:val="24"/>
          <w:szCs w:val="24"/>
        </w:rPr>
        <w:t>s registreeritud</w:t>
      </w:r>
      <w:r w:rsidR="00C531F1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7E19E4" w:rsidRPr="008B6248">
        <w:rPr>
          <w:rFonts w:ascii="Times New Roman" w:hAnsi="Times New Roman" w:cs="Times New Roman"/>
          <w:sz w:val="24"/>
          <w:szCs w:val="24"/>
        </w:rPr>
        <w:t>või</w:t>
      </w:r>
      <w:r w:rsidR="00142D94" w:rsidRPr="008B6248">
        <w:rPr>
          <w:rFonts w:ascii="Times New Roman" w:hAnsi="Times New Roman" w:cs="Times New Roman"/>
          <w:sz w:val="24"/>
          <w:szCs w:val="24"/>
        </w:rPr>
        <w:t xml:space="preserve"> sealt pärit </w:t>
      </w:r>
      <w:r w:rsidR="00C531F1" w:rsidRPr="008B6248">
        <w:rPr>
          <w:rFonts w:ascii="Times New Roman" w:hAnsi="Times New Roman" w:cs="Times New Roman"/>
          <w:sz w:val="24"/>
          <w:szCs w:val="24"/>
        </w:rPr>
        <w:t>hobus</w:t>
      </w:r>
      <w:r w:rsidR="00695370" w:rsidRPr="008B6248">
        <w:rPr>
          <w:rFonts w:ascii="Times New Roman" w:hAnsi="Times New Roman" w:cs="Times New Roman"/>
          <w:sz w:val="24"/>
          <w:szCs w:val="24"/>
        </w:rPr>
        <w:t>l</w:t>
      </w:r>
      <w:r w:rsidR="0016498F" w:rsidRPr="008B6248">
        <w:rPr>
          <w:rFonts w:ascii="Times New Roman" w:hAnsi="Times New Roman" w:cs="Times New Roman"/>
          <w:sz w:val="24"/>
          <w:szCs w:val="24"/>
        </w:rPr>
        <w:t>as</w:t>
      </w:r>
      <w:r w:rsidR="00C531F1" w:rsidRPr="008B6248">
        <w:rPr>
          <w:rFonts w:ascii="Times New Roman" w:hAnsi="Times New Roman" w:cs="Times New Roman"/>
          <w:sz w:val="24"/>
          <w:szCs w:val="24"/>
        </w:rPr>
        <w:t xml:space="preserve">e </w:t>
      </w:r>
      <w:r w:rsidR="000C4A4D" w:rsidRPr="008B6248">
        <w:rPr>
          <w:rFonts w:ascii="Times New Roman" w:hAnsi="Times New Roman" w:cs="Times New Roman"/>
          <w:sz w:val="24"/>
          <w:szCs w:val="24"/>
        </w:rPr>
        <w:t>vahel</w:t>
      </w:r>
      <w:bookmarkEnd w:id="36"/>
      <w:r w:rsidR="00C531F1" w:rsidRPr="008B6248">
        <w:rPr>
          <w:rFonts w:ascii="Times New Roman" w:hAnsi="Times New Roman" w:cs="Times New Roman"/>
          <w:sz w:val="24"/>
          <w:szCs w:val="24"/>
        </w:rPr>
        <w:t xml:space="preserve">, </w:t>
      </w:r>
      <w:commentRangeStart w:id="37"/>
      <w:r w:rsidR="001E4731" w:rsidRPr="008B6248">
        <w:rPr>
          <w:rFonts w:ascii="Times New Roman" w:hAnsi="Times New Roman" w:cs="Times New Roman"/>
          <w:sz w:val="24"/>
          <w:szCs w:val="24"/>
        </w:rPr>
        <w:t>eelkõige</w:t>
      </w:r>
      <w:r w:rsidRPr="008B6248">
        <w:rPr>
          <w:rFonts w:ascii="Times New Roman" w:hAnsi="Times New Roman" w:cs="Times New Roman"/>
          <w:sz w:val="24"/>
          <w:szCs w:val="24"/>
        </w:rPr>
        <w:t xml:space="preserve"> puudutab </w:t>
      </w:r>
      <w:r w:rsidR="003C1775" w:rsidRPr="008B6248">
        <w:rPr>
          <w:rFonts w:ascii="Times New Roman" w:hAnsi="Times New Roman" w:cs="Times New Roman"/>
          <w:sz w:val="24"/>
          <w:szCs w:val="24"/>
        </w:rPr>
        <w:t>see</w:t>
      </w:r>
      <w:r w:rsidR="00F95B6D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Pr="008B6248">
        <w:rPr>
          <w:rFonts w:ascii="Times New Roman" w:hAnsi="Times New Roman" w:cs="Times New Roman"/>
          <w:sz w:val="24"/>
          <w:szCs w:val="24"/>
        </w:rPr>
        <w:t xml:space="preserve">võistlusele registreerimist, </w:t>
      </w:r>
      <w:r w:rsidR="00CE5670" w:rsidRPr="008B6248">
        <w:rPr>
          <w:rFonts w:ascii="Times New Roman" w:hAnsi="Times New Roman" w:cs="Times New Roman"/>
          <w:sz w:val="24"/>
          <w:szCs w:val="24"/>
        </w:rPr>
        <w:t>hobuslase</w:t>
      </w:r>
      <w:r w:rsidRPr="008B6248">
        <w:rPr>
          <w:rFonts w:ascii="Times New Roman" w:hAnsi="Times New Roman" w:cs="Times New Roman"/>
          <w:sz w:val="24"/>
          <w:szCs w:val="24"/>
        </w:rPr>
        <w:t xml:space="preserve"> hindamist </w:t>
      </w:r>
      <w:r w:rsidR="000E112C" w:rsidRPr="008B6248">
        <w:rPr>
          <w:rFonts w:ascii="Times New Roman" w:hAnsi="Times New Roman" w:cs="Times New Roman"/>
          <w:sz w:val="24"/>
          <w:szCs w:val="24"/>
        </w:rPr>
        <w:t xml:space="preserve">ja </w:t>
      </w:r>
      <w:r w:rsidR="00665324">
        <w:rPr>
          <w:rFonts w:ascii="Times New Roman" w:hAnsi="Times New Roman" w:cs="Times New Roman"/>
          <w:sz w:val="24"/>
          <w:szCs w:val="24"/>
        </w:rPr>
        <w:t>võistluselt</w:t>
      </w:r>
      <w:r w:rsidR="00665324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7C1153" w:rsidRPr="008B6248">
        <w:rPr>
          <w:rFonts w:ascii="Times New Roman" w:hAnsi="Times New Roman" w:cs="Times New Roman"/>
          <w:sz w:val="24"/>
          <w:szCs w:val="24"/>
        </w:rPr>
        <w:t>saadavat</w:t>
      </w:r>
      <w:r w:rsidRPr="008B6248">
        <w:rPr>
          <w:rFonts w:ascii="Times New Roman" w:hAnsi="Times New Roman" w:cs="Times New Roman"/>
          <w:sz w:val="24"/>
          <w:szCs w:val="24"/>
        </w:rPr>
        <w:t xml:space="preserve"> võimalikku auhinnaraha või tulu</w:t>
      </w:r>
      <w:commentRangeEnd w:id="37"/>
      <w:r w:rsidR="00AC0C85">
        <w:rPr>
          <w:rStyle w:val="Kommentaariviide"/>
        </w:rPr>
        <w:commentReference w:id="37"/>
      </w:r>
      <w:r w:rsidRPr="008B62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567272" w14:textId="77777777" w:rsidR="003830C0" w:rsidRPr="008B6248" w:rsidRDefault="003830C0" w:rsidP="00C531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AAB572" w14:textId="6D7B50C2" w:rsidR="003830C0" w:rsidRPr="008B6248" w:rsidRDefault="003830C0" w:rsidP="00C531F1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 xml:space="preserve">(2) </w:t>
      </w:r>
      <w:r w:rsidR="00FA6F1E" w:rsidRPr="008B6248">
        <w:rPr>
          <w:rFonts w:ascii="Times New Roman" w:hAnsi="Times New Roman" w:cs="Times New Roman"/>
          <w:sz w:val="24"/>
          <w:szCs w:val="24"/>
        </w:rPr>
        <w:t>Käesoleva paragrahvi lõige</w:t>
      </w:r>
      <w:r w:rsidR="004F7D1D" w:rsidRPr="008B6248">
        <w:rPr>
          <w:rFonts w:ascii="Times New Roman" w:hAnsi="Times New Roman" w:cs="Times New Roman"/>
          <w:sz w:val="24"/>
          <w:szCs w:val="24"/>
        </w:rPr>
        <w:t>t</w:t>
      </w:r>
      <w:r w:rsidR="00FA6F1E" w:rsidRPr="008B6248">
        <w:rPr>
          <w:rFonts w:ascii="Times New Roman" w:hAnsi="Times New Roman" w:cs="Times New Roman"/>
          <w:sz w:val="24"/>
          <w:szCs w:val="24"/>
        </w:rPr>
        <w:t xml:space="preserve"> 1 ei kohald</w:t>
      </w:r>
      <w:r w:rsidR="004F7D1D" w:rsidRPr="008B6248">
        <w:rPr>
          <w:rFonts w:ascii="Times New Roman" w:hAnsi="Times New Roman" w:cs="Times New Roman"/>
          <w:sz w:val="24"/>
          <w:szCs w:val="24"/>
        </w:rPr>
        <w:t>ata</w:t>
      </w:r>
      <w:r w:rsidR="0076576A" w:rsidRPr="008B6248">
        <w:rPr>
          <w:rFonts w:ascii="Times New Roman" w:hAnsi="Times New Roman" w:cs="Times New Roman"/>
          <w:sz w:val="24"/>
          <w:szCs w:val="24"/>
        </w:rPr>
        <w:t xml:space="preserve"> järgmiste hobuslaste võistluste või </w:t>
      </w:r>
      <w:r w:rsidR="0044256B" w:rsidRPr="008B6248">
        <w:rPr>
          <w:rFonts w:ascii="Times New Roman" w:hAnsi="Times New Roman" w:cs="Times New Roman"/>
          <w:sz w:val="24"/>
          <w:szCs w:val="24"/>
        </w:rPr>
        <w:t>ürituse</w:t>
      </w:r>
      <w:r w:rsidR="0076576A" w:rsidRPr="008B6248">
        <w:rPr>
          <w:rFonts w:ascii="Times New Roman" w:hAnsi="Times New Roman" w:cs="Times New Roman"/>
          <w:sz w:val="24"/>
          <w:szCs w:val="24"/>
        </w:rPr>
        <w:t xml:space="preserve"> suhtes</w:t>
      </w:r>
      <w:r w:rsidR="00FA6F1E" w:rsidRPr="008B6248">
        <w:rPr>
          <w:rFonts w:ascii="Times New Roman" w:hAnsi="Times New Roman" w:cs="Times New Roman"/>
          <w:sz w:val="24"/>
          <w:szCs w:val="24"/>
        </w:rPr>
        <w:t>:</w:t>
      </w:r>
    </w:p>
    <w:p w14:paraId="02549042" w14:textId="458A73D4" w:rsidR="00FA6F1E" w:rsidRPr="008B6248" w:rsidRDefault="00FA6F1E" w:rsidP="00FA6F1E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1) tõuraamatusse kantud hobus</w:t>
      </w:r>
      <w:r w:rsidR="0016498F" w:rsidRPr="008B6248">
        <w:rPr>
          <w:rFonts w:ascii="Times New Roman" w:hAnsi="Times New Roman" w:cs="Times New Roman"/>
          <w:sz w:val="24"/>
          <w:szCs w:val="24"/>
        </w:rPr>
        <w:t>las</w:t>
      </w:r>
      <w:r w:rsidRPr="008B6248">
        <w:rPr>
          <w:rFonts w:ascii="Times New Roman" w:hAnsi="Times New Roman" w:cs="Times New Roman"/>
          <w:sz w:val="24"/>
          <w:szCs w:val="24"/>
        </w:rPr>
        <w:t>tele tõu parandamiseks korraldatav võistlus;</w:t>
      </w:r>
    </w:p>
    <w:p w14:paraId="012EDA92" w14:textId="21F3450E" w:rsidR="00FA6F1E" w:rsidRPr="008B6248" w:rsidRDefault="00FA6F1E" w:rsidP="00FA6F1E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2) hobus</w:t>
      </w:r>
      <w:r w:rsidR="0016498F" w:rsidRPr="008B6248">
        <w:rPr>
          <w:rFonts w:ascii="Times New Roman" w:hAnsi="Times New Roman" w:cs="Times New Roman"/>
          <w:sz w:val="24"/>
          <w:szCs w:val="24"/>
        </w:rPr>
        <w:t>las</w:t>
      </w:r>
      <w:r w:rsidRPr="008B6248">
        <w:rPr>
          <w:rFonts w:ascii="Times New Roman" w:hAnsi="Times New Roman" w:cs="Times New Roman"/>
          <w:sz w:val="24"/>
          <w:szCs w:val="24"/>
        </w:rPr>
        <w:t>te valimiseks korraldatav piirkondlik võistlus;</w:t>
      </w:r>
    </w:p>
    <w:p w14:paraId="7D83B50E" w14:textId="78E9F95C" w:rsidR="00FA6F1E" w:rsidRPr="008B6248" w:rsidRDefault="00FA6F1E" w:rsidP="00FA6F1E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3) ajalooli</w:t>
      </w:r>
      <w:r w:rsidR="008E1BE7">
        <w:rPr>
          <w:rFonts w:ascii="Times New Roman" w:hAnsi="Times New Roman" w:cs="Times New Roman"/>
          <w:sz w:val="24"/>
          <w:szCs w:val="24"/>
        </w:rPr>
        <w:t>n</w:t>
      </w:r>
      <w:r w:rsidRPr="008B6248">
        <w:rPr>
          <w:rFonts w:ascii="Times New Roman" w:hAnsi="Times New Roman" w:cs="Times New Roman"/>
          <w:sz w:val="24"/>
          <w:szCs w:val="24"/>
        </w:rPr>
        <w:t>e või traditsioonili</w:t>
      </w:r>
      <w:r w:rsidR="008E1BE7">
        <w:rPr>
          <w:rFonts w:ascii="Times New Roman" w:hAnsi="Times New Roman" w:cs="Times New Roman"/>
          <w:sz w:val="24"/>
          <w:szCs w:val="24"/>
        </w:rPr>
        <w:t>n</w:t>
      </w:r>
      <w:r w:rsidRPr="008B6248">
        <w:rPr>
          <w:rFonts w:ascii="Times New Roman" w:hAnsi="Times New Roman" w:cs="Times New Roman"/>
          <w:sz w:val="24"/>
          <w:szCs w:val="24"/>
        </w:rPr>
        <w:t xml:space="preserve">e </w:t>
      </w:r>
      <w:r w:rsidR="0044256B" w:rsidRPr="008B6248">
        <w:rPr>
          <w:rFonts w:ascii="Times New Roman" w:hAnsi="Times New Roman" w:cs="Times New Roman"/>
          <w:sz w:val="24"/>
          <w:szCs w:val="24"/>
        </w:rPr>
        <w:t>üritus</w:t>
      </w:r>
      <w:r w:rsidRPr="008B6248">
        <w:rPr>
          <w:rFonts w:ascii="Times New Roman" w:hAnsi="Times New Roman" w:cs="Times New Roman"/>
          <w:sz w:val="24"/>
          <w:szCs w:val="24"/>
        </w:rPr>
        <w:t>.</w:t>
      </w:r>
    </w:p>
    <w:p w14:paraId="5D7B1AF1" w14:textId="77777777" w:rsidR="009B19E9" w:rsidRPr="008B6248" w:rsidRDefault="009B19E9" w:rsidP="00FA6F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AB2428" w14:textId="43537978" w:rsidR="0006409B" w:rsidRPr="008B6248" w:rsidRDefault="0006409B" w:rsidP="003537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B6248">
        <w:rPr>
          <w:rFonts w:ascii="Times New Roman" w:hAnsi="Times New Roman" w:cs="Times New Roman"/>
          <w:b/>
          <w:bCs/>
          <w:sz w:val="24"/>
          <w:szCs w:val="24"/>
        </w:rPr>
        <w:t>§ 11</w:t>
      </w:r>
      <w:r w:rsidRPr="008B624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="003F7B55" w:rsidRPr="008B624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commentRangeStart w:id="38"/>
      <w:ins w:id="39" w:author="Kärt Voor" w:date="2024-06-19T13:36:00Z">
        <w:r w:rsidR="009744B1">
          <w:rPr>
            <w:rFonts w:ascii="Times New Roman" w:hAnsi="Times New Roman" w:cs="Times New Roman"/>
            <w:b/>
            <w:bCs/>
            <w:sz w:val="24"/>
            <w:szCs w:val="24"/>
          </w:rPr>
          <w:t xml:space="preserve">Võistlustest teavitamine </w:t>
        </w:r>
        <w:commentRangeEnd w:id="38"/>
        <w:r w:rsidR="009744B1">
          <w:rPr>
            <w:rStyle w:val="Kommentaariviide"/>
          </w:rPr>
          <w:commentReference w:id="38"/>
        </w:r>
      </w:ins>
      <w:del w:id="40" w:author="Kärt Voor" w:date="2024-06-19T13:36:00Z">
        <w:r w:rsidRPr="008B6248" w:rsidDel="009744B1">
          <w:rPr>
            <w:rFonts w:ascii="Times New Roman" w:hAnsi="Times New Roman" w:cs="Times New Roman"/>
            <w:b/>
            <w:bCs/>
            <w:sz w:val="24"/>
            <w:szCs w:val="24"/>
          </w:rPr>
          <w:delText>Teavituskohustus</w:delText>
        </w:r>
      </w:del>
    </w:p>
    <w:p w14:paraId="017A25B3" w14:textId="77777777" w:rsidR="0039781C" w:rsidRPr="008B6248" w:rsidRDefault="0039781C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F86594" w14:textId="47BF80E6" w:rsidR="00971924" w:rsidRPr="008B6248" w:rsidRDefault="00862529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A13D78">
        <w:rPr>
          <w:rFonts w:ascii="Times New Roman" w:hAnsi="Times New Roman" w:cs="Times New Roman"/>
          <w:sz w:val="24"/>
          <w:szCs w:val="24"/>
        </w:rPr>
        <w:t>(</w:t>
      </w:r>
      <w:r w:rsidR="00FB31B5" w:rsidRPr="00A13D78">
        <w:rPr>
          <w:rFonts w:ascii="Times New Roman" w:hAnsi="Times New Roman" w:cs="Times New Roman"/>
          <w:sz w:val="24"/>
          <w:szCs w:val="24"/>
        </w:rPr>
        <w:t>1</w:t>
      </w:r>
      <w:r w:rsidRPr="00A13D78">
        <w:rPr>
          <w:rFonts w:ascii="Times New Roman" w:hAnsi="Times New Roman" w:cs="Times New Roman"/>
          <w:sz w:val="24"/>
          <w:szCs w:val="24"/>
        </w:rPr>
        <w:t xml:space="preserve">) </w:t>
      </w:r>
      <w:r w:rsidR="00141937" w:rsidRPr="00A13D78">
        <w:rPr>
          <w:rFonts w:ascii="Times New Roman" w:hAnsi="Times New Roman" w:cs="Times New Roman"/>
          <w:sz w:val="24"/>
          <w:szCs w:val="24"/>
        </w:rPr>
        <w:t>Korraldaja</w:t>
      </w:r>
      <w:r w:rsidR="00141937" w:rsidRPr="008978BA">
        <w:rPr>
          <w:rFonts w:ascii="Times New Roman" w:hAnsi="Times New Roman" w:cs="Times New Roman"/>
          <w:sz w:val="24"/>
          <w:szCs w:val="24"/>
        </w:rPr>
        <w:t xml:space="preserve"> teavitab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hiljemalt 15. detsembriks Põllumajandus- ja Toiduametit järgmisel aastal kavandatavatest käesoleva seaduse § 11</w:t>
      </w:r>
      <w:r w:rsidR="00141937" w:rsidRPr="008B62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lõikes 2 </w:t>
      </w:r>
      <w:del w:id="41" w:author="Kärt Voor" w:date="2024-06-19T13:33:00Z">
        <w:r w:rsidR="00141937" w:rsidRPr="008B6248" w:rsidDel="00AC0C85">
          <w:rPr>
            <w:rFonts w:ascii="Times New Roman" w:hAnsi="Times New Roman" w:cs="Times New Roman"/>
            <w:sz w:val="24"/>
            <w:szCs w:val="24"/>
          </w:rPr>
          <w:delText xml:space="preserve">sätestatud </w:delText>
        </w:r>
      </w:del>
      <w:ins w:id="42" w:author="Kärt Voor" w:date="2024-06-19T13:33:00Z">
        <w:r w:rsidR="00AC0C85">
          <w:rPr>
            <w:rFonts w:ascii="Times New Roman" w:hAnsi="Times New Roman" w:cs="Times New Roman"/>
            <w:sz w:val="24"/>
            <w:szCs w:val="24"/>
          </w:rPr>
          <w:t xml:space="preserve">nimetatud </w:t>
        </w:r>
      </w:ins>
      <w:r w:rsidR="00141937" w:rsidRPr="008B6248">
        <w:rPr>
          <w:rFonts w:ascii="Times New Roman" w:hAnsi="Times New Roman" w:cs="Times New Roman"/>
          <w:sz w:val="24"/>
          <w:szCs w:val="24"/>
        </w:rPr>
        <w:t xml:space="preserve">võistlustest </w:t>
      </w:r>
      <w:r w:rsidR="00141937" w:rsidRPr="008978BA">
        <w:rPr>
          <w:rFonts w:ascii="Times New Roman" w:hAnsi="Times New Roman" w:cs="Times New Roman"/>
          <w:sz w:val="24"/>
          <w:szCs w:val="24"/>
        </w:rPr>
        <w:t xml:space="preserve">ja </w:t>
      </w:r>
      <w:r w:rsidR="00141937" w:rsidRPr="00A13D78">
        <w:rPr>
          <w:rFonts w:ascii="Times New Roman" w:hAnsi="Times New Roman" w:cs="Times New Roman"/>
          <w:sz w:val="24"/>
          <w:szCs w:val="24"/>
        </w:rPr>
        <w:t>üritusest</w:t>
      </w:r>
      <w:r w:rsidR="00FF4579" w:rsidRPr="00A13D78">
        <w:rPr>
          <w:rFonts w:ascii="Times New Roman" w:hAnsi="Times New Roman" w:cs="Times New Roman"/>
          <w:sz w:val="24"/>
          <w:szCs w:val="24"/>
        </w:rPr>
        <w:t>,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mille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 võistlustingimustes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tehakse vahet </w:t>
      </w:r>
      <w:bookmarkStart w:id="43" w:name="_Hlk164537314"/>
      <w:r w:rsidR="00141937" w:rsidRPr="008B6248">
        <w:rPr>
          <w:rFonts w:ascii="Times New Roman" w:hAnsi="Times New Roman" w:cs="Times New Roman"/>
          <w:sz w:val="24"/>
          <w:szCs w:val="24"/>
        </w:rPr>
        <w:t xml:space="preserve">Eestis registreeritud </w:t>
      </w:r>
      <w:r w:rsidR="00971924" w:rsidRPr="008B6248">
        <w:rPr>
          <w:rFonts w:ascii="Times New Roman" w:hAnsi="Times New Roman" w:cs="Times New Roman"/>
          <w:sz w:val="24"/>
          <w:szCs w:val="24"/>
        </w:rPr>
        <w:t>või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8D41AC">
        <w:rPr>
          <w:rFonts w:ascii="Times New Roman" w:hAnsi="Times New Roman" w:cs="Times New Roman"/>
          <w:sz w:val="24"/>
          <w:szCs w:val="24"/>
        </w:rPr>
        <w:t>sealt</w:t>
      </w:r>
      <w:r w:rsidR="008D41AC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pärit hobuslase ja teises Euroopa Liidu liikmesriigis registreeritud </w:t>
      </w:r>
      <w:r w:rsidR="00971924" w:rsidRPr="008B6248">
        <w:rPr>
          <w:rFonts w:ascii="Times New Roman" w:hAnsi="Times New Roman" w:cs="Times New Roman"/>
          <w:sz w:val="24"/>
          <w:szCs w:val="24"/>
        </w:rPr>
        <w:t>või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sealt pärit hobuslase vahel</w:t>
      </w:r>
      <w:bookmarkEnd w:id="43"/>
      <w:r w:rsidR="00AD1B8C" w:rsidRPr="008B6248">
        <w:rPr>
          <w:rFonts w:ascii="Times New Roman" w:hAnsi="Times New Roman" w:cs="Times New Roman"/>
          <w:sz w:val="24"/>
          <w:szCs w:val="24"/>
        </w:rPr>
        <w:t>, edastades järgmise teabe:</w:t>
      </w:r>
    </w:p>
    <w:p w14:paraId="35624262" w14:textId="45264199" w:rsidR="00094D2F" w:rsidRPr="008B6248" w:rsidRDefault="00971924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 xml:space="preserve">1) </w:t>
      </w:r>
      <w:del w:id="44" w:author="Kärt Voor" w:date="2024-06-19T13:34:00Z">
        <w:r w:rsidRPr="008B6248" w:rsidDel="009744B1">
          <w:rPr>
            <w:rFonts w:ascii="Times New Roman" w:hAnsi="Times New Roman" w:cs="Times New Roman"/>
            <w:sz w:val="24"/>
            <w:szCs w:val="24"/>
          </w:rPr>
          <w:delText xml:space="preserve">võistluse või ürituse </w:delText>
        </w:r>
      </w:del>
      <w:r w:rsidRPr="008B6248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="009A7EE7" w:rsidRPr="008B6248">
        <w:rPr>
          <w:rFonts w:ascii="Times New Roman" w:hAnsi="Times New Roman" w:cs="Times New Roman"/>
          <w:sz w:val="24"/>
          <w:szCs w:val="24"/>
        </w:rPr>
        <w:t>§ 11</w:t>
      </w:r>
      <w:r w:rsidR="009A7EE7" w:rsidRPr="008B62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7EE7" w:rsidRPr="008B6248">
        <w:rPr>
          <w:rFonts w:ascii="Times New Roman" w:hAnsi="Times New Roman" w:cs="Times New Roman"/>
          <w:sz w:val="24"/>
          <w:szCs w:val="24"/>
        </w:rPr>
        <w:t xml:space="preserve"> lõike</w:t>
      </w:r>
      <w:ins w:id="45" w:author="Kärt Voor" w:date="2024-06-19T13:34:00Z">
        <w:r w:rsidR="009744B1">
          <w:rPr>
            <w:rFonts w:ascii="Times New Roman" w:hAnsi="Times New Roman" w:cs="Times New Roman"/>
            <w:sz w:val="24"/>
            <w:szCs w:val="24"/>
          </w:rPr>
          <w:t>s</w:t>
        </w:r>
      </w:ins>
      <w:r w:rsidR="009A7EE7" w:rsidRPr="008B6248">
        <w:rPr>
          <w:rFonts w:ascii="Times New Roman" w:hAnsi="Times New Roman" w:cs="Times New Roman"/>
          <w:sz w:val="24"/>
          <w:szCs w:val="24"/>
        </w:rPr>
        <w:t xml:space="preserve"> 2 </w:t>
      </w:r>
      <w:del w:id="46" w:author="Kärt Voor" w:date="2024-06-19T13:34:00Z">
        <w:r w:rsidRPr="008B6248" w:rsidDel="009744B1">
          <w:rPr>
            <w:rFonts w:ascii="Times New Roman" w:hAnsi="Times New Roman" w:cs="Times New Roman"/>
            <w:sz w:val="24"/>
            <w:szCs w:val="24"/>
          </w:rPr>
          <w:delText>koha</w:delText>
        </w:r>
        <w:r w:rsidR="009A7EE7" w:rsidRPr="008B6248" w:rsidDel="009744B1">
          <w:rPr>
            <w:rFonts w:ascii="Times New Roman" w:hAnsi="Times New Roman" w:cs="Times New Roman"/>
            <w:sz w:val="24"/>
            <w:szCs w:val="24"/>
          </w:rPr>
          <w:delText>n</w:delText>
        </w:r>
        <w:r w:rsidRPr="008B6248" w:rsidDel="009744B1">
          <w:rPr>
            <w:rFonts w:ascii="Times New Roman" w:hAnsi="Times New Roman" w:cs="Times New Roman"/>
            <w:sz w:val="24"/>
            <w:szCs w:val="24"/>
          </w:rPr>
          <w:delText xml:space="preserve">e </w:delText>
        </w:r>
      </w:del>
      <w:ins w:id="47" w:author="Kärt Voor" w:date="2024-06-19T13:34:00Z">
        <w:r w:rsidR="009744B1">
          <w:rPr>
            <w:rFonts w:ascii="Times New Roman" w:hAnsi="Times New Roman" w:cs="Times New Roman"/>
            <w:sz w:val="24"/>
            <w:szCs w:val="24"/>
          </w:rPr>
          <w:t>nimetatud</w:t>
        </w:r>
        <w:r w:rsidR="009744B1" w:rsidRPr="008B624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48" w:author="Kärt Voor" w:date="2024-06-19T13:34:00Z">
        <w:r w:rsidRPr="008B6248" w:rsidDel="009744B1">
          <w:rPr>
            <w:rFonts w:ascii="Times New Roman" w:hAnsi="Times New Roman" w:cs="Times New Roman"/>
            <w:sz w:val="24"/>
            <w:szCs w:val="24"/>
          </w:rPr>
          <w:delText>täp</w:delText>
        </w:r>
        <w:r w:rsidR="009A7EE7" w:rsidRPr="008B6248" w:rsidDel="009744B1">
          <w:rPr>
            <w:rFonts w:ascii="Times New Roman" w:hAnsi="Times New Roman" w:cs="Times New Roman"/>
            <w:sz w:val="24"/>
            <w:szCs w:val="24"/>
          </w:rPr>
          <w:delText>n</w:delText>
        </w:r>
        <w:r w:rsidRPr="008B6248" w:rsidDel="009744B1">
          <w:rPr>
            <w:rFonts w:ascii="Times New Roman" w:hAnsi="Times New Roman" w:cs="Times New Roman"/>
            <w:sz w:val="24"/>
            <w:szCs w:val="24"/>
          </w:rPr>
          <w:delText xml:space="preserve">e </w:delText>
        </w:r>
      </w:del>
      <w:ins w:id="49" w:author="Kärt Voor" w:date="2024-06-19T13:34:00Z">
        <w:r w:rsidR="009744B1">
          <w:rPr>
            <w:rFonts w:ascii="Times New Roman" w:hAnsi="Times New Roman" w:cs="Times New Roman"/>
            <w:sz w:val="24"/>
            <w:szCs w:val="24"/>
          </w:rPr>
          <w:t xml:space="preserve"> võistluse või ürituse </w:t>
        </w:r>
      </w:ins>
      <w:r w:rsidRPr="008B6248">
        <w:rPr>
          <w:rFonts w:ascii="Times New Roman" w:hAnsi="Times New Roman" w:cs="Times New Roman"/>
          <w:sz w:val="24"/>
          <w:szCs w:val="24"/>
        </w:rPr>
        <w:t>lii</w:t>
      </w:r>
      <w:r w:rsidR="009A7EE7" w:rsidRPr="008B6248">
        <w:rPr>
          <w:rFonts w:ascii="Times New Roman" w:hAnsi="Times New Roman" w:cs="Times New Roman"/>
          <w:sz w:val="24"/>
          <w:szCs w:val="24"/>
        </w:rPr>
        <w:t>k;</w:t>
      </w:r>
    </w:p>
    <w:p w14:paraId="533AD281" w14:textId="5427AF04" w:rsidR="00094D2F" w:rsidRPr="008B6248" w:rsidRDefault="00971924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2</w:t>
      </w:r>
      <w:r w:rsidR="00094D2F" w:rsidRPr="008B6248">
        <w:rPr>
          <w:rFonts w:ascii="Times New Roman" w:hAnsi="Times New Roman" w:cs="Times New Roman"/>
          <w:sz w:val="24"/>
          <w:szCs w:val="24"/>
        </w:rPr>
        <w:t>)</w:t>
      </w:r>
      <w:r w:rsidR="00AD1B8C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094D2F" w:rsidRPr="008B6248">
        <w:rPr>
          <w:rFonts w:ascii="Times New Roman" w:hAnsi="Times New Roman" w:cs="Times New Roman"/>
          <w:sz w:val="24"/>
          <w:szCs w:val="24"/>
        </w:rPr>
        <w:t>võistluse või ürituse toimumise aeg ja koht;</w:t>
      </w:r>
    </w:p>
    <w:p w14:paraId="3BCB71AE" w14:textId="51CD685A" w:rsidR="00141937" w:rsidRPr="008B6248" w:rsidRDefault="00971924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6161E8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094D2F" w:rsidRPr="008B6248">
        <w:rPr>
          <w:rFonts w:ascii="Times New Roman" w:hAnsi="Times New Roman" w:cs="Times New Roman"/>
          <w:sz w:val="24"/>
          <w:szCs w:val="24"/>
        </w:rPr>
        <w:t xml:space="preserve">) </w:t>
      </w:r>
      <w:r w:rsidR="008978BA">
        <w:rPr>
          <w:rFonts w:ascii="Times New Roman" w:hAnsi="Times New Roman" w:cs="Times New Roman"/>
          <w:sz w:val="24"/>
          <w:szCs w:val="24"/>
        </w:rPr>
        <w:t>võistlustingimused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, </w:t>
      </w:r>
      <w:r w:rsidR="00AF5CD6">
        <w:rPr>
          <w:rFonts w:ascii="Times New Roman" w:hAnsi="Times New Roman" w:cs="Times New Roman"/>
          <w:sz w:val="24"/>
          <w:szCs w:val="24"/>
        </w:rPr>
        <w:t>milles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 tehakse vahet Eestis registreeritud </w:t>
      </w:r>
      <w:r w:rsidRPr="008B6248">
        <w:rPr>
          <w:rFonts w:ascii="Times New Roman" w:hAnsi="Times New Roman" w:cs="Times New Roman"/>
          <w:sz w:val="24"/>
          <w:szCs w:val="24"/>
        </w:rPr>
        <w:t>või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0A3173">
        <w:rPr>
          <w:rFonts w:ascii="Times New Roman" w:hAnsi="Times New Roman" w:cs="Times New Roman"/>
          <w:sz w:val="24"/>
          <w:szCs w:val="24"/>
        </w:rPr>
        <w:t>sealt</w:t>
      </w:r>
      <w:r w:rsidR="000A3173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pärit hobuslase ja teises Euroopa Liidu liikmesriigis registreeritud </w:t>
      </w:r>
      <w:r w:rsidRPr="008B6248">
        <w:rPr>
          <w:rFonts w:ascii="Times New Roman" w:hAnsi="Times New Roman" w:cs="Times New Roman"/>
          <w:sz w:val="24"/>
          <w:szCs w:val="24"/>
        </w:rPr>
        <w:t>või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 sealt pärit hobuslase vahel</w:t>
      </w:r>
      <w:r w:rsidR="00AF5CD6">
        <w:rPr>
          <w:rFonts w:ascii="Times New Roman" w:hAnsi="Times New Roman" w:cs="Times New Roman"/>
          <w:sz w:val="24"/>
          <w:szCs w:val="24"/>
        </w:rPr>
        <w:t xml:space="preserve">, lisades </w:t>
      </w:r>
      <w:commentRangeStart w:id="50"/>
      <w:r w:rsidR="00AF5CD6">
        <w:rPr>
          <w:rFonts w:ascii="Times New Roman" w:hAnsi="Times New Roman" w:cs="Times New Roman"/>
          <w:sz w:val="24"/>
          <w:szCs w:val="24"/>
        </w:rPr>
        <w:t xml:space="preserve">selle </w:t>
      </w:r>
      <w:del w:id="51" w:author="Kärt Voor" w:date="2024-06-19T13:34:00Z">
        <w:r w:rsidR="00AF5CD6" w:rsidDel="009744B1">
          <w:rPr>
            <w:rFonts w:ascii="Times New Roman" w:hAnsi="Times New Roman" w:cs="Times New Roman"/>
            <w:sz w:val="24"/>
            <w:szCs w:val="24"/>
          </w:rPr>
          <w:delText xml:space="preserve">kasutamise </w:delText>
        </w:r>
      </w:del>
      <w:ins w:id="52" w:author="Kärt Voor" w:date="2024-06-19T13:34:00Z">
        <w:r w:rsidR="009744B1">
          <w:rPr>
            <w:rFonts w:ascii="Times New Roman" w:hAnsi="Times New Roman" w:cs="Times New Roman"/>
            <w:sz w:val="24"/>
            <w:szCs w:val="24"/>
          </w:rPr>
          <w:t xml:space="preserve">tegemise </w:t>
        </w:r>
      </w:ins>
      <w:r w:rsidR="00AF5CD6">
        <w:rPr>
          <w:rFonts w:ascii="Times New Roman" w:hAnsi="Times New Roman" w:cs="Times New Roman"/>
          <w:sz w:val="24"/>
          <w:szCs w:val="24"/>
        </w:rPr>
        <w:t xml:space="preserve">vajaduse </w:t>
      </w:r>
      <w:commentRangeEnd w:id="50"/>
      <w:r w:rsidR="009744B1">
        <w:rPr>
          <w:rStyle w:val="Kommentaariviide"/>
        </w:rPr>
        <w:commentReference w:id="50"/>
      </w:r>
      <w:r w:rsidR="00AF5CD6">
        <w:rPr>
          <w:rFonts w:ascii="Times New Roman" w:hAnsi="Times New Roman" w:cs="Times New Roman"/>
          <w:sz w:val="24"/>
          <w:szCs w:val="24"/>
        </w:rPr>
        <w:t>kohta põhjenduse</w:t>
      </w:r>
      <w:r w:rsidR="007F39F9" w:rsidRPr="008B6248">
        <w:rPr>
          <w:rFonts w:ascii="Times New Roman" w:hAnsi="Times New Roman" w:cs="Times New Roman"/>
          <w:sz w:val="24"/>
          <w:szCs w:val="24"/>
        </w:rPr>
        <w:t>.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B8174" w14:textId="72228419" w:rsidR="00A1449C" w:rsidRPr="008B6248" w:rsidRDefault="00A1449C" w:rsidP="00487C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AD03BA" w14:textId="087D0730" w:rsidR="00641FD2" w:rsidRPr="008B6248" w:rsidRDefault="00E84303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(</w:t>
      </w:r>
      <w:r w:rsidR="00141937" w:rsidRPr="008B6248">
        <w:rPr>
          <w:rFonts w:ascii="Times New Roman" w:hAnsi="Times New Roman" w:cs="Times New Roman"/>
          <w:sz w:val="24"/>
          <w:szCs w:val="24"/>
        </w:rPr>
        <w:t>2</w:t>
      </w:r>
      <w:r w:rsidRPr="008B6248">
        <w:rPr>
          <w:rFonts w:ascii="Times New Roman" w:hAnsi="Times New Roman" w:cs="Times New Roman"/>
          <w:sz w:val="24"/>
          <w:szCs w:val="24"/>
        </w:rPr>
        <w:t xml:space="preserve">) Komisjoni otsuse 92/216/EMÜ </w:t>
      </w:r>
      <w:r w:rsidR="005A23A6" w:rsidRPr="008B6248">
        <w:rPr>
          <w:rFonts w:ascii="Times New Roman" w:hAnsi="Times New Roman" w:cs="Times New Roman"/>
          <w:sz w:val="24"/>
          <w:szCs w:val="24"/>
        </w:rPr>
        <w:t>nõukogu direktiivi 90/428/EMÜ artikli 4 lõikes 2 nimetatud hobustele korraldatavaid võistlusi käsitlevate andmete kogumise kohta</w:t>
      </w:r>
      <w:r w:rsidR="005A23A6" w:rsidRPr="008B624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B6248">
        <w:rPr>
          <w:rFonts w:ascii="Times New Roman" w:hAnsi="Times New Roman" w:cs="Times New Roman"/>
          <w:sz w:val="24"/>
          <w:szCs w:val="24"/>
        </w:rPr>
        <w:t xml:space="preserve">(EÜT L 104, 22.04.1992, lk 77–77), </w:t>
      </w:r>
      <w:commentRangeStart w:id="53"/>
      <w:r w:rsidRPr="008B6248">
        <w:rPr>
          <w:rFonts w:ascii="Times New Roman" w:hAnsi="Times New Roman" w:cs="Times New Roman"/>
          <w:sz w:val="24"/>
          <w:szCs w:val="24"/>
        </w:rPr>
        <w:t xml:space="preserve">artiklis 1 </w:t>
      </w:r>
      <w:r w:rsidR="003A7967" w:rsidRPr="008B6248">
        <w:rPr>
          <w:rFonts w:ascii="Times New Roman" w:hAnsi="Times New Roman" w:cs="Times New Roman"/>
          <w:sz w:val="24"/>
          <w:szCs w:val="24"/>
        </w:rPr>
        <w:t xml:space="preserve">viidatud </w:t>
      </w:r>
      <w:commentRangeEnd w:id="53"/>
      <w:r w:rsidR="009744B1">
        <w:rPr>
          <w:rStyle w:val="Kommentaariviide"/>
        </w:rPr>
        <w:commentReference w:id="53"/>
      </w:r>
      <w:r w:rsidRPr="008B6248">
        <w:rPr>
          <w:rFonts w:ascii="Times New Roman" w:hAnsi="Times New Roman" w:cs="Times New Roman"/>
          <w:sz w:val="24"/>
          <w:szCs w:val="24"/>
        </w:rPr>
        <w:t>andmete kogumise</w:t>
      </w:r>
      <w:r w:rsidR="00A1449C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526EB3" w:rsidRPr="008B6248">
        <w:rPr>
          <w:rFonts w:ascii="Times New Roman" w:hAnsi="Times New Roman" w:cs="Times New Roman"/>
          <w:sz w:val="24"/>
          <w:szCs w:val="24"/>
        </w:rPr>
        <w:t xml:space="preserve">eest vastutab </w:t>
      </w:r>
      <w:r w:rsidR="00A1449C" w:rsidRPr="008B6248">
        <w:rPr>
          <w:rFonts w:ascii="Times New Roman" w:hAnsi="Times New Roman" w:cs="Times New Roman"/>
          <w:sz w:val="24"/>
          <w:szCs w:val="24"/>
        </w:rPr>
        <w:t>ja nende</w:t>
      </w:r>
      <w:r w:rsidR="00790D98" w:rsidRPr="008B6248">
        <w:rPr>
          <w:rFonts w:ascii="Times New Roman" w:hAnsi="Times New Roman" w:cs="Times New Roman"/>
          <w:sz w:val="24"/>
          <w:szCs w:val="24"/>
        </w:rPr>
        <w:t>st</w:t>
      </w:r>
      <w:r w:rsidR="00D941D8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526EB3" w:rsidRPr="008B6248">
        <w:rPr>
          <w:rFonts w:ascii="Times New Roman" w:hAnsi="Times New Roman" w:cs="Times New Roman"/>
          <w:sz w:val="24"/>
          <w:szCs w:val="24"/>
        </w:rPr>
        <w:t xml:space="preserve">teavitab </w:t>
      </w:r>
      <w:r w:rsidR="00A1449C" w:rsidRPr="008B6248">
        <w:rPr>
          <w:rFonts w:ascii="Times New Roman" w:hAnsi="Times New Roman" w:cs="Times New Roman"/>
          <w:sz w:val="24"/>
          <w:szCs w:val="24"/>
        </w:rPr>
        <w:t>Euroopa Komisjoni ja teis</w:t>
      </w:r>
      <w:r w:rsidR="003A1CD4" w:rsidRPr="008B6248">
        <w:rPr>
          <w:rFonts w:ascii="Times New Roman" w:hAnsi="Times New Roman" w:cs="Times New Roman"/>
          <w:sz w:val="24"/>
          <w:szCs w:val="24"/>
        </w:rPr>
        <w:t>i</w:t>
      </w:r>
      <w:r w:rsidR="00A1449C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427564" w:rsidRPr="008B6248">
        <w:rPr>
          <w:rFonts w:ascii="Times New Roman" w:hAnsi="Times New Roman" w:cs="Times New Roman"/>
          <w:sz w:val="24"/>
          <w:szCs w:val="24"/>
        </w:rPr>
        <w:t xml:space="preserve">Euroopa Liidu </w:t>
      </w:r>
      <w:r w:rsidR="00A1449C" w:rsidRPr="008B6248">
        <w:rPr>
          <w:rFonts w:ascii="Times New Roman" w:hAnsi="Times New Roman" w:cs="Times New Roman"/>
          <w:sz w:val="24"/>
          <w:szCs w:val="24"/>
        </w:rPr>
        <w:t>liikmesriik</w:t>
      </w:r>
      <w:r w:rsidR="00526EB3" w:rsidRPr="008B6248">
        <w:rPr>
          <w:rFonts w:ascii="Times New Roman" w:hAnsi="Times New Roman" w:cs="Times New Roman"/>
          <w:sz w:val="24"/>
          <w:szCs w:val="24"/>
        </w:rPr>
        <w:t>e</w:t>
      </w:r>
      <w:r w:rsidR="00790D98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757F1A" w:rsidRPr="008B6248">
        <w:rPr>
          <w:rFonts w:ascii="Times New Roman" w:hAnsi="Times New Roman" w:cs="Times New Roman"/>
          <w:sz w:val="24"/>
          <w:szCs w:val="24"/>
        </w:rPr>
        <w:t>Põllumajandus- ja Toiduamet.</w:t>
      </w:r>
      <w:r w:rsidR="00183656" w:rsidRPr="008B6248">
        <w:rPr>
          <w:rFonts w:ascii="Times New Roman" w:hAnsi="Times New Roman" w:cs="Times New Roman"/>
          <w:sz w:val="24"/>
          <w:szCs w:val="24"/>
        </w:rPr>
        <w:t>“</w:t>
      </w:r>
      <w:r w:rsidR="003F7B55" w:rsidRPr="008B6248">
        <w:rPr>
          <w:rFonts w:ascii="Times New Roman" w:hAnsi="Times New Roman" w:cs="Times New Roman"/>
          <w:sz w:val="24"/>
          <w:szCs w:val="24"/>
        </w:rPr>
        <w:t>;</w:t>
      </w:r>
      <w:r w:rsidR="00D934CB" w:rsidRPr="008B6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B09AAD" w14:textId="77777777" w:rsidR="00641FD2" w:rsidRPr="008B6248" w:rsidRDefault="00641FD2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6B79CB" w14:textId="5696EEB5" w:rsidR="001E1823" w:rsidRPr="008B6248" w:rsidRDefault="001E1823" w:rsidP="00013A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6248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="0099170A"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170A" w:rsidRPr="008B6248">
        <w:rPr>
          <w:rFonts w:ascii="Times New Roman" w:hAnsi="Times New Roman" w:cs="Times New Roman"/>
          <w:sz w:val="24"/>
          <w:szCs w:val="24"/>
        </w:rPr>
        <w:t>seadust täiendatakse</w:t>
      </w:r>
      <w:r w:rsidR="002E2A30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99170A" w:rsidRPr="008B6248">
        <w:rPr>
          <w:rFonts w:ascii="Times New Roman" w:hAnsi="Times New Roman" w:cs="Times New Roman"/>
          <w:sz w:val="24"/>
          <w:szCs w:val="24"/>
        </w:rPr>
        <w:t>norm</w:t>
      </w:r>
      <w:r w:rsidR="002E2A30" w:rsidRPr="008B6248">
        <w:rPr>
          <w:rFonts w:ascii="Times New Roman" w:hAnsi="Times New Roman" w:cs="Times New Roman"/>
          <w:sz w:val="24"/>
          <w:szCs w:val="24"/>
        </w:rPr>
        <w:t>i</w:t>
      </w:r>
      <w:r w:rsidR="0099170A" w:rsidRPr="008B6248">
        <w:rPr>
          <w:rFonts w:ascii="Times New Roman" w:hAnsi="Times New Roman" w:cs="Times New Roman"/>
          <w:sz w:val="24"/>
          <w:szCs w:val="24"/>
        </w:rPr>
        <w:t>tehnilise märkusega järgmises sõnastuses</w:t>
      </w:r>
      <w:ins w:id="54" w:author="Kärt Voor" w:date="2024-06-19T13:43:00Z">
        <w:r w:rsidR="009744B1">
          <w:rPr>
            <w:rFonts w:ascii="Times New Roman" w:hAnsi="Times New Roman" w:cs="Times New Roman"/>
            <w:sz w:val="24"/>
            <w:szCs w:val="24"/>
          </w:rPr>
          <w:t xml:space="preserve">: </w:t>
        </w:r>
      </w:ins>
      <w:del w:id="55" w:author="Kärt Voor" w:date="2024-06-19T13:43:00Z">
        <w:r w:rsidR="00AC5C4A" w:rsidRPr="008B6248" w:rsidDel="009744B1">
          <w:rPr>
            <w:rFonts w:ascii="Times New Roman" w:hAnsi="Times New Roman" w:cs="Times New Roman"/>
            <w:sz w:val="24"/>
            <w:szCs w:val="24"/>
          </w:rPr>
          <w:delText>, lisades seaduse pealkirja lõppu ülaindeksi „</w:delText>
        </w:r>
        <w:r w:rsidR="00AC5C4A" w:rsidRPr="008B6248" w:rsidDel="009744B1">
          <w:rPr>
            <w:rFonts w:ascii="Times New Roman" w:hAnsi="Times New Roman" w:cs="Times New Roman"/>
            <w:sz w:val="24"/>
            <w:szCs w:val="24"/>
            <w:vertAlign w:val="superscript"/>
          </w:rPr>
          <w:delText>1</w:delText>
        </w:r>
        <w:r w:rsidR="00AC5C4A" w:rsidRPr="008B6248" w:rsidDel="009744B1">
          <w:rPr>
            <w:rFonts w:ascii="Times New Roman" w:hAnsi="Times New Roman" w:cs="Times New Roman"/>
            <w:sz w:val="24"/>
            <w:szCs w:val="24"/>
          </w:rPr>
          <w:delText>“</w:delText>
        </w:r>
        <w:r w:rsidR="0099170A" w:rsidRPr="008B6248" w:rsidDel="009744B1">
          <w:rPr>
            <w:rFonts w:ascii="Times New Roman" w:hAnsi="Times New Roman" w:cs="Times New Roman"/>
            <w:sz w:val="24"/>
            <w:szCs w:val="24"/>
          </w:rPr>
          <w:delText>:</w:delText>
        </w:r>
        <w:r w:rsidR="0099170A" w:rsidRPr="008B6248" w:rsidDel="009744B1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</w:delText>
        </w:r>
      </w:del>
    </w:p>
    <w:p w14:paraId="293AEAC1" w14:textId="77777777" w:rsidR="0099170A" w:rsidRPr="008B6248" w:rsidRDefault="0099170A" w:rsidP="00013A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DE662D" w14:textId="6D0E52E3" w:rsidR="004462D9" w:rsidRPr="008B6248" w:rsidRDefault="004462D9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„</w:t>
      </w:r>
      <w:r w:rsidR="002E2A30" w:rsidRPr="008B624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2E2A30"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1020" w:rsidRPr="008B6248">
        <w:rPr>
          <w:rFonts w:ascii="Times New Roman" w:hAnsi="Times New Roman" w:cs="Times New Roman"/>
          <w:sz w:val="24"/>
          <w:szCs w:val="24"/>
        </w:rPr>
        <w:t>Nõukogu direktiiv 90/428/EMÜ võistlushobustega kauplemise ja võistlustel osalemise tingimuste kohta (EÜT L 224, 18.08.1990, lk 60–61), muudetud direktiiviga 2008/73/EÜ (ELT L 219, 14.</w:t>
      </w:r>
      <w:r w:rsidR="001710E8" w:rsidRPr="008B6248">
        <w:rPr>
          <w:rFonts w:ascii="Times New Roman" w:hAnsi="Times New Roman" w:cs="Times New Roman"/>
          <w:sz w:val="24"/>
          <w:szCs w:val="24"/>
        </w:rPr>
        <w:t>0</w:t>
      </w:r>
      <w:r w:rsidR="00851020" w:rsidRPr="008B6248">
        <w:rPr>
          <w:rFonts w:ascii="Times New Roman" w:hAnsi="Times New Roman" w:cs="Times New Roman"/>
          <w:sz w:val="24"/>
          <w:szCs w:val="24"/>
        </w:rPr>
        <w:t>8.2008, lk 40</w:t>
      </w:r>
      <w:r w:rsidR="00A96EAB" w:rsidRPr="008B6248">
        <w:rPr>
          <w:rFonts w:ascii="Times New Roman" w:hAnsi="Times New Roman" w:cs="Times New Roman"/>
          <w:sz w:val="24"/>
          <w:szCs w:val="24"/>
        </w:rPr>
        <w:t>‒</w:t>
      </w:r>
      <w:r w:rsidR="00851020" w:rsidRPr="008B6248">
        <w:rPr>
          <w:rFonts w:ascii="Times New Roman" w:hAnsi="Times New Roman" w:cs="Times New Roman"/>
          <w:sz w:val="24"/>
          <w:szCs w:val="24"/>
        </w:rPr>
        <w:t>54)</w:t>
      </w:r>
      <w:r w:rsidR="00183656" w:rsidRPr="008B6248">
        <w:rPr>
          <w:rFonts w:ascii="Times New Roman" w:hAnsi="Times New Roman" w:cs="Times New Roman"/>
          <w:sz w:val="24"/>
          <w:szCs w:val="24"/>
        </w:rPr>
        <w:t>“</w:t>
      </w:r>
      <w:r w:rsidR="00851020" w:rsidRPr="008B62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96C9F2" w14:textId="77777777" w:rsidR="0099170A" w:rsidRPr="008B6248" w:rsidRDefault="0099170A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F6E8C4" w14:textId="77777777" w:rsidR="00757F1A" w:rsidRPr="008B6248" w:rsidRDefault="00757F1A" w:rsidP="00E84303">
      <w:pPr>
        <w:rPr>
          <w:rFonts w:ascii="Times New Roman" w:hAnsi="Times New Roman" w:cs="Times New Roman"/>
          <w:sz w:val="24"/>
          <w:szCs w:val="24"/>
        </w:rPr>
      </w:pPr>
    </w:p>
    <w:p w14:paraId="3662B7A5" w14:textId="77777777" w:rsidR="00EF240A" w:rsidRPr="008B6248" w:rsidRDefault="00EF240A" w:rsidP="00EF24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2C015F" w14:textId="77777777" w:rsidR="00EF240A" w:rsidRPr="008B6248" w:rsidRDefault="00EF240A" w:rsidP="00EF240A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248">
        <w:rPr>
          <w:rFonts w:ascii="Times New Roman" w:eastAsia="Times New Roman" w:hAnsi="Times New Roman" w:cs="Times New Roman"/>
          <w:sz w:val="24"/>
          <w:szCs w:val="24"/>
        </w:rPr>
        <w:t>Lauri Hussar</w:t>
      </w:r>
    </w:p>
    <w:p w14:paraId="273D577B" w14:textId="77777777" w:rsidR="00EF240A" w:rsidRPr="008B6248" w:rsidRDefault="00EF240A" w:rsidP="00EF240A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248">
        <w:rPr>
          <w:rFonts w:ascii="Times New Roman" w:eastAsia="Times New Roman" w:hAnsi="Times New Roman" w:cs="Times New Roman"/>
          <w:sz w:val="24"/>
          <w:szCs w:val="24"/>
        </w:rPr>
        <w:t>Riigikogu esimees</w:t>
      </w:r>
    </w:p>
    <w:p w14:paraId="7751C579" w14:textId="77777777" w:rsidR="00EF240A" w:rsidRPr="008B6248" w:rsidRDefault="00EF240A" w:rsidP="00EF240A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11B137" w14:textId="77777777" w:rsidR="00EF240A" w:rsidRPr="008B6248" w:rsidRDefault="00EF240A" w:rsidP="00EF240A">
      <w:pPr>
        <w:framePr w:w="8665" w:hSpace="180" w:wrap="around" w:vAnchor="text" w:hAnchor="text" w:y="5"/>
        <w:pBdr>
          <w:bottom w:val="single" w:sz="12" w:space="1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248">
        <w:rPr>
          <w:rFonts w:ascii="Times New Roman" w:eastAsia="Times New Roman" w:hAnsi="Times New Roman" w:cs="Times New Roman"/>
          <w:sz w:val="24"/>
          <w:szCs w:val="24"/>
        </w:rPr>
        <w:t>Tallinn, ….. ……. 2024</w:t>
      </w:r>
    </w:p>
    <w:p w14:paraId="1CC84102" w14:textId="77777777" w:rsidR="00EF240A" w:rsidRPr="008B6248" w:rsidRDefault="00EF240A" w:rsidP="00EF240A">
      <w:pPr>
        <w:framePr w:w="8665" w:hSpace="180" w:wrap="around" w:vAnchor="text" w:hAnchor="text" w:y="5"/>
        <w:pBdr>
          <w:bottom w:val="single" w:sz="12" w:space="1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729BC7" w14:textId="77777777" w:rsidR="00EF240A" w:rsidRPr="008B6248" w:rsidRDefault="00EF240A" w:rsidP="00EF240A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 w:rsidRPr="008B6248">
        <w:rPr>
          <w:rFonts w:ascii="Times New Roman" w:eastAsia="Calibri" w:hAnsi="Times New Roman" w:cs="Times New Roman"/>
        </w:rPr>
        <w:t xml:space="preserve"> </w:t>
      </w:r>
      <w:r w:rsidRPr="008B6248">
        <w:rPr>
          <w:rFonts w:ascii="Times New Roman" w:eastAsia="Times New Roman" w:hAnsi="Times New Roman" w:cs="Times New Roman"/>
          <w:sz w:val="24"/>
          <w:szCs w:val="20"/>
        </w:rPr>
        <w:t>Algatab Vabariigi Valitsus … …..2024. a.</w:t>
      </w:r>
    </w:p>
    <w:p w14:paraId="4CCF0805" w14:textId="77777777" w:rsidR="00EF240A" w:rsidRPr="008B6248" w:rsidRDefault="00EF240A" w:rsidP="00EF240A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3D7382C8" w14:textId="77777777" w:rsidR="00EF240A" w:rsidRPr="008B6248" w:rsidRDefault="00EF240A" w:rsidP="00EF240A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 w:rsidRPr="008B6248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</w:p>
    <w:p w14:paraId="136CF9C4" w14:textId="77777777" w:rsidR="00EF240A" w:rsidRPr="00182480" w:rsidRDefault="00EF240A" w:rsidP="00EF240A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56B69624" w14:textId="77777777" w:rsidR="00EF240A" w:rsidRDefault="00EF240A" w:rsidP="00EF240A">
      <w:pPr>
        <w:keepNext/>
        <w:keepLines/>
        <w:suppressLineNumbers/>
        <w:pBdr>
          <w:bottom w:val="single" w:sz="12" w:space="1" w:color="auto"/>
        </w:pBdr>
      </w:pPr>
      <w:r>
        <w:rPr>
          <w:rFonts w:ascii="Times New Roman" w:eastAsia="Times New Roman" w:hAnsi="Times New Roman" w:cs="Times New Roman"/>
          <w:sz w:val="24"/>
          <w:szCs w:val="20"/>
        </w:rPr>
        <w:t>Vabariigi Valitsuse nimel</w:t>
      </w:r>
    </w:p>
    <w:p w14:paraId="52428E2C" w14:textId="7F0D998C" w:rsidR="00DC013D" w:rsidRPr="003F00B8" w:rsidRDefault="00DC013D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sectPr w:rsidR="00DC013D" w:rsidRPr="003F00B8" w:rsidSect="0050561B">
      <w:footerReference w:type="even" r:id="rId12"/>
      <w:footerReference w:type="default" r:id="rId13"/>
      <w:pgSz w:w="11906" w:h="16838" w:code="9"/>
      <w:pgMar w:top="1134" w:right="1134" w:bottom="1134" w:left="1701" w:header="680" w:footer="68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Kärt Voor" w:date="2024-06-19T13:58:00Z" w:initials="KV">
    <w:p w14:paraId="2E16A5B0" w14:textId="77777777" w:rsidR="00100170" w:rsidRDefault="00100170" w:rsidP="007F3557">
      <w:pPr>
        <w:pStyle w:val="Kommentaaritekst"/>
      </w:pPr>
      <w:r>
        <w:rPr>
          <w:rStyle w:val="Kommentaariviide"/>
        </w:rPr>
        <w:annotationRef/>
      </w:r>
      <w:r>
        <w:t>Kui seaduses tehtav muudatus seisneb üksnes seaduse täiendamises, pealkirjastatakse eelnõu seaduse täiendamise seadusena - HÕNTE § 35 lg 4.</w:t>
      </w:r>
    </w:p>
  </w:comment>
  <w:comment w:id="37" w:author="Kärt Voor" w:date="2024-06-19T13:32:00Z" w:initials="KV">
    <w:p w14:paraId="40700CD9" w14:textId="471D9901" w:rsidR="00AC0C85" w:rsidRDefault="00AC0C85" w:rsidP="00AF514F">
      <w:pPr>
        <w:pStyle w:val="Kommentaaritekst"/>
      </w:pPr>
      <w:r>
        <w:rPr>
          <w:rStyle w:val="Kommentaariviide"/>
        </w:rPr>
        <w:annotationRef/>
      </w:r>
      <w:r>
        <w:t>See osa kuulub SK-sse, sest tegemist on selgitusega, mida peetakse silmas "vahet tegemise" all. Palume see osa EN-st viia SK-sse või norm ümber sõnastada, et puuduks täiend "eelkõige puudutab see".</w:t>
      </w:r>
    </w:p>
  </w:comment>
  <w:comment w:id="38" w:author="Kärt Voor" w:date="2024-06-19T13:36:00Z" w:initials="KV">
    <w:p w14:paraId="0E731D8D" w14:textId="77777777" w:rsidR="009744B1" w:rsidRDefault="009744B1" w:rsidP="00F13262">
      <w:pPr>
        <w:pStyle w:val="Kommentaaritekst"/>
      </w:pPr>
      <w:r>
        <w:rPr>
          <w:rStyle w:val="Kommentaariviide"/>
        </w:rPr>
        <w:annotationRef/>
      </w:r>
      <w:r>
        <w:t>Kuivõrd tuleb teavitada võistlustest, siis jääb "teavituskohustus" liiga lakooniliseks. Seetõttu tegime sõnastusettepaneku ja palume seda arvestada.</w:t>
      </w:r>
    </w:p>
  </w:comment>
  <w:comment w:id="50" w:author="Kärt Voor" w:date="2024-06-19T13:35:00Z" w:initials="KV">
    <w:p w14:paraId="00878E7A" w14:textId="0484F43B" w:rsidR="009744B1" w:rsidRDefault="009744B1" w:rsidP="007E5232">
      <w:pPr>
        <w:pStyle w:val="Kommentaaritekst"/>
      </w:pPr>
      <w:r>
        <w:rPr>
          <w:rStyle w:val="Kommentaariviide"/>
        </w:rPr>
        <w:annotationRef/>
      </w:r>
      <w:r>
        <w:t>Kui peetakse silmas, et vahet tegemise vajadust peab põhjendama, siis on vajalik sõnastust muuta.</w:t>
      </w:r>
    </w:p>
  </w:comment>
  <w:comment w:id="53" w:author="Kärt Voor" w:date="2024-06-19T13:42:00Z" w:initials="KV">
    <w:p w14:paraId="16DE190C" w14:textId="77777777" w:rsidR="00ED0E89" w:rsidRDefault="009744B1" w:rsidP="008A4B82">
      <w:pPr>
        <w:pStyle w:val="Kommentaaritekst"/>
      </w:pPr>
      <w:r>
        <w:rPr>
          <w:rStyle w:val="Kommentaariviide"/>
        </w:rPr>
        <w:annotationRef/>
      </w:r>
      <w:r w:rsidR="00ED0E89">
        <w:t>See otsuse artikkel viitab omakorda direktiivi artikli 2 lõike 2 esimesele ja teisele taandele. Seetõttu tuleb teha viide asjakohastele direktiivi sätetele ehk algsele normile ning sõnastuses peaks olema "artikli x lõikes y nimetatud…." (välja tuleb jätta sõna "viidatud").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E16A5B0" w15:done="0"/>
  <w15:commentEx w15:paraId="40700CD9" w15:done="0"/>
  <w15:commentEx w15:paraId="0E731D8D" w15:done="0"/>
  <w15:commentEx w15:paraId="00878E7A" w15:done="0"/>
  <w15:commentEx w15:paraId="16DE19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D626B" w16cex:dateUtc="2024-06-19T10:58:00Z"/>
  <w16cex:commentExtensible w16cex:durableId="2A1D5C68" w16cex:dateUtc="2024-06-19T10:32:00Z"/>
  <w16cex:commentExtensible w16cex:durableId="2A1D5D79" w16cex:dateUtc="2024-06-19T10:36:00Z"/>
  <w16cex:commentExtensible w16cex:durableId="2A1D5D1B" w16cex:dateUtc="2024-06-19T10:35:00Z"/>
  <w16cex:commentExtensible w16cex:durableId="2A1D5EBA" w16cex:dateUtc="2024-06-19T10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16A5B0" w16cid:durableId="2A1D626B"/>
  <w16cid:commentId w16cid:paraId="40700CD9" w16cid:durableId="2A1D5C68"/>
  <w16cid:commentId w16cid:paraId="0E731D8D" w16cid:durableId="2A1D5D79"/>
  <w16cid:commentId w16cid:paraId="00878E7A" w16cid:durableId="2A1D5D1B"/>
  <w16cid:commentId w16cid:paraId="16DE190C" w16cid:durableId="2A1D5E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8631E" w14:textId="77777777" w:rsidR="0013674E" w:rsidRDefault="0013674E" w:rsidP="00C23C7B">
      <w:r>
        <w:separator/>
      </w:r>
    </w:p>
  </w:endnote>
  <w:endnote w:type="continuationSeparator" w:id="0">
    <w:p w14:paraId="347D431A" w14:textId="77777777" w:rsidR="0013674E" w:rsidRDefault="0013674E" w:rsidP="00C2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UAlbertina">
    <w:altName w:val="Calibri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2181219"/>
      <w:docPartObj>
        <w:docPartGallery w:val="Page Numbers (Bottom of Page)"/>
        <w:docPartUnique/>
      </w:docPartObj>
    </w:sdtPr>
    <w:sdtEndPr/>
    <w:sdtContent>
      <w:p w14:paraId="51E45EBB" w14:textId="77777777" w:rsidR="00C23C7B" w:rsidRDefault="00C23C7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041">
          <w:rPr>
            <w:noProof/>
          </w:rPr>
          <w:t>2</w:t>
        </w:r>
        <w:r>
          <w:fldChar w:fldCharType="end"/>
        </w:r>
      </w:p>
    </w:sdtContent>
  </w:sdt>
  <w:p w14:paraId="411313A2" w14:textId="77777777" w:rsidR="00C23C7B" w:rsidRDefault="00C23C7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5464090"/>
      <w:docPartObj>
        <w:docPartGallery w:val="Page Numbers (Bottom of Page)"/>
        <w:docPartUnique/>
      </w:docPartObj>
    </w:sdtPr>
    <w:sdtEndPr/>
    <w:sdtContent>
      <w:p w14:paraId="56A3C91B" w14:textId="77777777" w:rsidR="00C23C7B" w:rsidRDefault="00C23C7B">
        <w:pPr>
          <w:pStyle w:val="Jalus"/>
          <w:jc w:val="center"/>
        </w:pPr>
        <w:r>
          <w:t>1</w:t>
        </w:r>
      </w:p>
    </w:sdtContent>
  </w:sdt>
  <w:p w14:paraId="6466FDFA" w14:textId="77777777" w:rsidR="00C23C7B" w:rsidRDefault="00C23C7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A7D84" w14:textId="77777777" w:rsidR="0013674E" w:rsidRDefault="0013674E" w:rsidP="00C23C7B">
      <w:r>
        <w:separator/>
      </w:r>
    </w:p>
  </w:footnote>
  <w:footnote w:type="continuationSeparator" w:id="0">
    <w:p w14:paraId="3580C8DD" w14:textId="77777777" w:rsidR="0013674E" w:rsidRDefault="0013674E" w:rsidP="00C2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1DB"/>
    <w:multiLevelType w:val="hybridMultilevel"/>
    <w:tmpl w:val="0F964C08"/>
    <w:lvl w:ilvl="0" w:tplc="042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0566"/>
    <w:multiLevelType w:val="singleLevel"/>
    <w:tmpl w:val="7214C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11191CDF"/>
    <w:multiLevelType w:val="singleLevel"/>
    <w:tmpl w:val="C1321C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3" w15:restartNumberingAfterBreak="0">
    <w:nsid w:val="11C32C22"/>
    <w:multiLevelType w:val="singleLevel"/>
    <w:tmpl w:val="B532E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5084EE6"/>
    <w:multiLevelType w:val="hybridMultilevel"/>
    <w:tmpl w:val="E1EA71A6"/>
    <w:lvl w:ilvl="0" w:tplc="99387C3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30659"/>
    <w:multiLevelType w:val="singleLevel"/>
    <w:tmpl w:val="85A6A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6" w15:restartNumberingAfterBreak="0">
    <w:nsid w:val="3C3446E5"/>
    <w:multiLevelType w:val="singleLevel"/>
    <w:tmpl w:val="16FE557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62120BB8"/>
    <w:multiLevelType w:val="hybridMultilevel"/>
    <w:tmpl w:val="5C1E7B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D580A"/>
    <w:multiLevelType w:val="hybridMultilevel"/>
    <w:tmpl w:val="017A26A4"/>
    <w:lvl w:ilvl="0" w:tplc="D81C464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3B5FEA"/>
    <w:multiLevelType w:val="hybridMultilevel"/>
    <w:tmpl w:val="25847B9C"/>
    <w:lvl w:ilvl="0" w:tplc="7A4C13A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650706">
    <w:abstractNumId w:val="1"/>
  </w:num>
  <w:num w:numId="2" w16cid:durableId="1924142619">
    <w:abstractNumId w:val="5"/>
  </w:num>
  <w:num w:numId="3" w16cid:durableId="1181164331">
    <w:abstractNumId w:val="2"/>
  </w:num>
  <w:num w:numId="4" w16cid:durableId="465974286">
    <w:abstractNumId w:val="3"/>
  </w:num>
  <w:num w:numId="5" w16cid:durableId="1955168067">
    <w:abstractNumId w:val="6"/>
  </w:num>
  <w:num w:numId="6" w16cid:durableId="1271232695">
    <w:abstractNumId w:val="9"/>
  </w:num>
  <w:num w:numId="7" w16cid:durableId="1153569831">
    <w:abstractNumId w:val="8"/>
  </w:num>
  <w:num w:numId="8" w16cid:durableId="625743135">
    <w:abstractNumId w:val="4"/>
  </w:num>
  <w:num w:numId="9" w16cid:durableId="230427012">
    <w:abstractNumId w:val="7"/>
  </w:num>
  <w:num w:numId="10" w16cid:durableId="12523532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ärt Voor">
    <w15:presenceInfo w15:providerId="AD" w15:userId="S::Kart.Voor@just.ee::936b5c4a-8b96-47d5-8faa-8f1d9925cb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54"/>
    <w:rsid w:val="00000618"/>
    <w:rsid w:val="00003B4D"/>
    <w:rsid w:val="00004BBD"/>
    <w:rsid w:val="00013A22"/>
    <w:rsid w:val="00023CBC"/>
    <w:rsid w:val="0003529F"/>
    <w:rsid w:val="00036670"/>
    <w:rsid w:val="0006409B"/>
    <w:rsid w:val="0007562B"/>
    <w:rsid w:val="00087DC5"/>
    <w:rsid w:val="00094D2F"/>
    <w:rsid w:val="0009527B"/>
    <w:rsid w:val="00096B1A"/>
    <w:rsid w:val="000A1E21"/>
    <w:rsid w:val="000A29F0"/>
    <w:rsid w:val="000A3173"/>
    <w:rsid w:val="000A6351"/>
    <w:rsid w:val="000C4A4D"/>
    <w:rsid w:val="000D43B6"/>
    <w:rsid w:val="000E112C"/>
    <w:rsid w:val="000E1A59"/>
    <w:rsid w:val="000F772E"/>
    <w:rsid w:val="00100170"/>
    <w:rsid w:val="00101F28"/>
    <w:rsid w:val="00101F31"/>
    <w:rsid w:val="00102490"/>
    <w:rsid w:val="00114F84"/>
    <w:rsid w:val="001226BD"/>
    <w:rsid w:val="00136249"/>
    <w:rsid w:val="0013674E"/>
    <w:rsid w:val="00141937"/>
    <w:rsid w:val="00142D94"/>
    <w:rsid w:val="00145A17"/>
    <w:rsid w:val="00153B2F"/>
    <w:rsid w:val="00156240"/>
    <w:rsid w:val="001622C1"/>
    <w:rsid w:val="0016498F"/>
    <w:rsid w:val="001710E8"/>
    <w:rsid w:val="00181D3A"/>
    <w:rsid w:val="00183656"/>
    <w:rsid w:val="0018476C"/>
    <w:rsid w:val="001A6D40"/>
    <w:rsid w:val="001B2C07"/>
    <w:rsid w:val="001B4388"/>
    <w:rsid w:val="001B684D"/>
    <w:rsid w:val="001C0256"/>
    <w:rsid w:val="001C1494"/>
    <w:rsid w:val="001C27CC"/>
    <w:rsid w:val="001C52CF"/>
    <w:rsid w:val="001D27F9"/>
    <w:rsid w:val="001E1823"/>
    <w:rsid w:val="001E20A4"/>
    <w:rsid w:val="001E39E0"/>
    <w:rsid w:val="001E4731"/>
    <w:rsid w:val="00202B23"/>
    <w:rsid w:val="00231034"/>
    <w:rsid w:val="002446E1"/>
    <w:rsid w:val="0026021C"/>
    <w:rsid w:val="00264C3C"/>
    <w:rsid w:val="00271576"/>
    <w:rsid w:val="0027267B"/>
    <w:rsid w:val="002758BE"/>
    <w:rsid w:val="002808D7"/>
    <w:rsid w:val="00285916"/>
    <w:rsid w:val="002A3190"/>
    <w:rsid w:val="002A6EEB"/>
    <w:rsid w:val="002A7610"/>
    <w:rsid w:val="002B423A"/>
    <w:rsid w:val="002C0D56"/>
    <w:rsid w:val="002E0296"/>
    <w:rsid w:val="002E210D"/>
    <w:rsid w:val="002E2A30"/>
    <w:rsid w:val="002F4002"/>
    <w:rsid w:val="0030023C"/>
    <w:rsid w:val="00311ED1"/>
    <w:rsid w:val="00314490"/>
    <w:rsid w:val="00314DC7"/>
    <w:rsid w:val="00322D71"/>
    <w:rsid w:val="0034194D"/>
    <w:rsid w:val="003537EE"/>
    <w:rsid w:val="0036073F"/>
    <w:rsid w:val="003642CA"/>
    <w:rsid w:val="00367684"/>
    <w:rsid w:val="003720F2"/>
    <w:rsid w:val="003830C0"/>
    <w:rsid w:val="00385484"/>
    <w:rsid w:val="00390C0D"/>
    <w:rsid w:val="003970C0"/>
    <w:rsid w:val="003974B1"/>
    <w:rsid w:val="0039781C"/>
    <w:rsid w:val="003A1CD4"/>
    <w:rsid w:val="003A69CD"/>
    <w:rsid w:val="003A7967"/>
    <w:rsid w:val="003C1775"/>
    <w:rsid w:val="003C27E6"/>
    <w:rsid w:val="003C630E"/>
    <w:rsid w:val="003C64F7"/>
    <w:rsid w:val="003E642F"/>
    <w:rsid w:val="003F00B8"/>
    <w:rsid w:val="003F1FCA"/>
    <w:rsid w:val="003F7B55"/>
    <w:rsid w:val="00413F83"/>
    <w:rsid w:val="00415FA5"/>
    <w:rsid w:val="00420BE4"/>
    <w:rsid w:val="00427564"/>
    <w:rsid w:val="00427967"/>
    <w:rsid w:val="0044256B"/>
    <w:rsid w:val="004462D9"/>
    <w:rsid w:val="0045773A"/>
    <w:rsid w:val="00470D2A"/>
    <w:rsid w:val="00481826"/>
    <w:rsid w:val="004835F5"/>
    <w:rsid w:val="00487CFA"/>
    <w:rsid w:val="004A446C"/>
    <w:rsid w:val="004B16B5"/>
    <w:rsid w:val="004B2440"/>
    <w:rsid w:val="004C28B9"/>
    <w:rsid w:val="004C4FB3"/>
    <w:rsid w:val="004C7D49"/>
    <w:rsid w:val="004D1A9F"/>
    <w:rsid w:val="004E5619"/>
    <w:rsid w:val="004F7D1D"/>
    <w:rsid w:val="00501109"/>
    <w:rsid w:val="005013D8"/>
    <w:rsid w:val="0050561B"/>
    <w:rsid w:val="0051303B"/>
    <w:rsid w:val="00515A26"/>
    <w:rsid w:val="00521875"/>
    <w:rsid w:val="00526EB3"/>
    <w:rsid w:val="0055124C"/>
    <w:rsid w:val="0055408C"/>
    <w:rsid w:val="00563339"/>
    <w:rsid w:val="00565B95"/>
    <w:rsid w:val="00570E9C"/>
    <w:rsid w:val="0057215F"/>
    <w:rsid w:val="00580993"/>
    <w:rsid w:val="0058613F"/>
    <w:rsid w:val="00591657"/>
    <w:rsid w:val="00595139"/>
    <w:rsid w:val="005A23A6"/>
    <w:rsid w:val="005B211A"/>
    <w:rsid w:val="005B607E"/>
    <w:rsid w:val="005C59B6"/>
    <w:rsid w:val="005C78BE"/>
    <w:rsid w:val="005D517F"/>
    <w:rsid w:val="005E5D45"/>
    <w:rsid w:val="005F2664"/>
    <w:rsid w:val="005F2A23"/>
    <w:rsid w:val="00610FF7"/>
    <w:rsid w:val="00641FD2"/>
    <w:rsid w:val="00657793"/>
    <w:rsid w:val="00665324"/>
    <w:rsid w:val="00667139"/>
    <w:rsid w:val="0066775E"/>
    <w:rsid w:val="00667846"/>
    <w:rsid w:val="00673EB1"/>
    <w:rsid w:val="00680E3D"/>
    <w:rsid w:val="00682BD3"/>
    <w:rsid w:val="006906CE"/>
    <w:rsid w:val="00693F5D"/>
    <w:rsid w:val="00694AE7"/>
    <w:rsid w:val="00695219"/>
    <w:rsid w:val="00695370"/>
    <w:rsid w:val="006A5544"/>
    <w:rsid w:val="006C51AA"/>
    <w:rsid w:val="006D520F"/>
    <w:rsid w:val="006D70D2"/>
    <w:rsid w:val="006E00A2"/>
    <w:rsid w:val="006E6303"/>
    <w:rsid w:val="006E7536"/>
    <w:rsid w:val="006E788E"/>
    <w:rsid w:val="006F0ED4"/>
    <w:rsid w:val="006F5291"/>
    <w:rsid w:val="006F7D8D"/>
    <w:rsid w:val="00715DCE"/>
    <w:rsid w:val="0072294C"/>
    <w:rsid w:val="00725655"/>
    <w:rsid w:val="0074523F"/>
    <w:rsid w:val="0075599C"/>
    <w:rsid w:val="00757F1A"/>
    <w:rsid w:val="0076576A"/>
    <w:rsid w:val="00767B65"/>
    <w:rsid w:val="0078486C"/>
    <w:rsid w:val="00790D98"/>
    <w:rsid w:val="0079137F"/>
    <w:rsid w:val="007976BC"/>
    <w:rsid w:val="007A37D2"/>
    <w:rsid w:val="007B0DB4"/>
    <w:rsid w:val="007B2B5E"/>
    <w:rsid w:val="007C07FE"/>
    <w:rsid w:val="007C1153"/>
    <w:rsid w:val="007C2C23"/>
    <w:rsid w:val="007D423D"/>
    <w:rsid w:val="007D691B"/>
    <w:rsid w:val="007D6AD9"/>
    <w:rsid w:val="007E19E4"/>
    <w:rsid w:val="007E7DC8"/>
    <w:rsid w:val="007F39F9"/>
    <w:rsid w:val="007F3CC3"/>
    <w:rsid w:val="007F76D2"/>
    <w:rsid w:val="00821799"/>
    <w:rsid w:val="00827064"/>
    <w:rsid w:val="008462F8"/>
    <w:rsid w:val="00851020"/>
    <w:rsid w:val="00854076"/>
    <w:rsid w:val="00854C3A"/>
    <w:rsid w:val="00862529"/>
    <w:rsid w:val="008752A6"/>
    <w:rsid w:val="00875418"/>
    <w:rsid w:val="00884035"/>
    <w:rsid w:val="00892CE4"/>
    <w:rsid w:val="00893E64"/>
    <w:rsid w:val="00895D07"/>
    <w:rsid w:val="008978BA"/>
    <w:rsid w:val="008A3F0A"/>
    <w:rsid w:val="008A4A0C"/>
    <w:rsid w:val="008B4598"/>
    <w:rsid w:val="008B6248"/>
    <w:rsid w:val="008C3D50"/>
    <w:rsid w:val="008D1EA7"/>
    <w:rsid w:val="008D23FA"/>
    <w:rsid w:val="008D3318"/>
    <w:rsid w:val="008D41AC"/>
    <w:rsid w:val="008D5D90"/>
    <w:rsid w:val="008E0844"/>
    <w:rsid w:val="008E1105"/>
    <w:rsid w:val="008E1BE7"/>
    <w:rsid w:val="008E3EE5"/>
    <w:rsid w:val="008F77BC"/>
    <w:rsid w:val="00900F34"/>
    <w:rsid w:val="00910F37"/>
    <w:rsid w:val="009112D3"/>
    <w:rsid w:val="00915280"/>
    <w:rsid w:val="009172B2"/>
    <w:rsid w:val="009259EC"/>
    <w:rsid w:val="00931DA4"/>
    <w:rsid w:val="00934CC4"/>
    <w:rsid w:val="009363E5"/>
    <w:rsid w:val="00936D16"/>
    <w:rsid w:val="009439E1"/>
    <w:rsid w:val="00945361"/>
    <w:rsid w:val="00950FFA"/>
    <w:rsid w:val="009712BD"/>
    <w:rsid w:val="00971924"/>
    <w:rsid w:val="0097310A"/>
    <w:rsid w:val="009744B1"/>
    <w:rsid w:val="0099170A"/>
    <w:rsid w:val="00993458"/>
    <w:rsid w:val="009A6D40"/>
    <w:rsid w:val="009A6F7C"/>
    <w:rsid w:val="009A7EE7"/>
    <w:rsid w:val="009B19E9"/>
    <w:rsid w:val="009D0362"/>
    <w:rsid w:val="009E040E"/>
    <w:rsid w:val="009E0BC2"/>
    <w:rsid w:val="009F7AA2"/>
    <w:rsid w:val="00A041D7"/>
    <w:rsid w:val="00A076A3"/>
    <w:rsid w:val="00A13D78"/>
    <w:rsid w:val="00A1449C"/>
    <w:rsid w:val="00A21104"/>
    <w:rsid w:val="00A273E5"/>
    <w:rsid w:val="00A45F8B"/>
    <w:rsid w:val="00A67203"/>
    <w:rsid w:val="00A749C6"/>
    <w:rsid w:val="00A758BB"/>
    <w:rsid w:val="00A82EF2"/>
    <w:rsid w:val="00A84E0D"/>
    <w:rsid w:val="00A86F10"/>
    <w:rsid w:val="00A9687D"/>
    <w:rsid w:val="00A96EAB"/>
    <w:rsid w:val="00AA0180"/>
    <w:rsid w:val="00AC0C85"/>
    <w:rsid w:val="00AC1D04"/>
    <w:rsid w:val="00AC5C4A"/>
    <w:rsid w:val="00AD1B8C"/>
    <w:rsid w:val="00AD2921"/>
    <w:rsid w:val="00AD558D"/>
    <w:rsid w:val="00AE0399"/>
    <w:rsid w:val="00AE768D"/>
    <w:rsid w:val="00AF49BC"/>
    <w:rsid w:val="00AF5CD6"/>
    <w:rsid w:val="00B039BF"/>
    <w:rsid w:val="00B12301"/>
    <w:rsid w:val="00B170AA"/>
    <w:rsid w:val="00B30009"/>
    <w:rsid w:val="00B30F04"/>
    <w:rsid w:val="00B32739"/>
    <w:rsid w:val="00B34CC2"/>
    <w:rsid w:val="00B42529"/>
    <w:rsid w:val="00B47E3E"/>
    <w:rsid w:val="00B50629"/>
    <w:rsid w:val="00B554A6"/>
    <w:rsid w:val="00B64B6F"/>
    <w:rsid w:val="00B7254E"/>
    <w:rsid w:val="00B74FDF"/>
    <w:rsid w:val="00B76E44"/>
    <w:rsid w:val="00B80BE0"/>
    <w:rsid w:val="00B92122"/>
    <w:rsid w:val="00BA2940"/>
    <w:rsid w:val="00BB0BD2"/>
    <w:rsid w:val="00BB111A"/>
    <w:rsid w:val="00BD22D8"/>
    <w:rsid w:val="00BD3AF1"/>
    <w:rsid w:val="00BD5286"/>
    <w:rsid w:val="00BD7CFC"/>
    <w:rsid w:val="00BE0632"/>
    <w:rsid w:val="00BE3CEB"/>
    <w:rsid w:val="00BF29C1"/>
    <w:rsid w:val="00BF2BEF"/>
    <w:rsid w:val="00BF5F04"/>
    <w:rsid w:val="00C11C74"/>
    <w:rsid w:val="00C23C7B"/>
    <w:rsid w:val="00C417DD"/>
    <w:rsid w:val="00C45403"/>
    <w:rsid w:val="00C531F1"/>
    <w:rsid w:val="00C53F48"/>
    <w:rsid w:val="00C54D91"/>
    <w:rsid w:val="00C60F06"/>
    <w:rsid w:val="00C6334A"/>
    <w:rsid w:val="00C66787"/>
    <w:rsid w:val="00C87C60"/>
    <w:rsid w:val="00C93C7E"/>
    <w:rsid w:val="00CA23D3"/>
    <w:rsid w:val="00CC0722"/>
    <w:rsid w:val="00CD3254"/>
    <w:rsid w:val="00CE5670"/>
    <w:rsid w:val="00CF0E6D"/>
    <w:rsid w:val="00D04C61"/>
    <w:rsid w:val="00D069B2"/>
    <w:rsid w:val="00D109F1"/>
    <w:rsid w:val="00D124DF"/>
    <w:rsid w:val="00D130B9"/>
    <w:rsid w:val="00D15665"/>
    <w:rsid w:val="00D37948"/>
    <w:rsid w:val="00D4590E"/>
    <w:rsid w:val="00D51041"/>
    <w:rsid w:val="00D53BF2"/>
    <w:rsid w:val="00D6361F"/>
    <w:rsid w:val="00D70D9E"/>
    <w:rsid w:val="00D7459C"/>
    <w:rsid w:val="00D837A4"/>
    <w:rsid w:val="00D91522"/>
    <w:rsid w:val="00D934CB"/>
    <w:rsid w:val="00D941D8"/>
    <w:rsid w:val="00DA5394"/>
    <w:rsid w:val="00DB1F1D"/>
    <w:rsid w:val="00DC013D"/>
    <w:rsid w:val="00DC510F"/>
    <w:rsid w:val="00DD08B9"/>
    <w:rsid w:val="00E00A79"/>
    <w:rsid w:val="00E45A2A"/>
    <w:rsid w:val="00E668D3"/>
    <w:rsid w:val="00E74646"/>
    <w:rsid w:val="00E82C12"/>
    <w:rsid w:val="00E84303"/>
    <w:rsid w:val="00EC09B6"/>
    <w:rsid w:val="00EC2E25"/>
    <w:rsid w:val="00ED0E89"/>
    <w:rsid w:val="00ED6B29"/>
    <w:rsid w:val="00EE04E5"/>
    <w:rsid w:val="00EE59E4"/>
    <w:rsid w:val="00EF240A"/>
    <w:rsid w:val="00F079DC"/>
    <w:rsid w:val="00F36CCA"/>
    <w:rsid w:val="00F405D6"/>
    <w:rsid w:val="00F43731"/>
    <w:rsid w:val="00F44945"/>
    <w:rsid w:val="00F56840"/>
    <w:rsid w:val="00F57921"/>
    <w:rsid w:val="00F6289D"/>
    <w:rsid w:val="00F6665F"/>
    <w:rsid w:val="00F754F3"/>
    <w:rsid w:val="00F75D38"/>
    <w:rsid w:val="00F81335"/>
    <w:rsid w:val="00F82368"/>
    <w:rsid w:val="00F87AC4"/>
    <w:rsid w:val="00F87E97"/>
    <w:rsid w:val="00F95B6D"/>
    <w:rsid w:val="00FA6F1E"/>
    <w:rsid w:val="00FB31B5"/>
    <w:rsid w:val="00FD6AF2"/>
    <w:rsid w:val="00FE2AAE"/>
    <w:rsid w:val="00FE3D19"/>
    <w:rsid w:val="00FF1F67"/>
    <w:rsid w:val="00FF2601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DE89"/>
  <w15:docId w15:val="{6727C642-C342-446B-9A1C-8702C151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23C7B"/>
  </w:style>
  <w:style w:type="paragraph" w:styleId="Jalus">
    <w:name w:val="footer"/>
    <w:basedOn w:val="Normaallaad"/>
    <w:link w:val="Jalu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23C7B"/>
  </w:style>
  <w:style w:type="paragraph" w:styleId="Loendilik">
    <w:name w:val="List Paragraph"/>
    <w:basedOn w:val="Normaallaad"/>
    <w:uiPriority w:val="34"/>
    <w:qFormat/>
    <w:rsid w:val="00C23C7B"/>
    <w:pPr>
      <w:ind w:left="720"/>
      <w:contextualSpacing/>
    </w:pPr>
  </w:style>
  <w:style w:type="paragraph" w:customStyle="1" w:styleId="Default">
    <w:name w:val="Default"/>
    <w:rsid w:val="00E8430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Redaktsioon">
    <w:name w:val="Revision"/>
    <w:hidden/>
    <w:uiPriority w:val="99"/>
    <w:semiHidden/>
    <w:rsid w:val="001E1823"/>
  </w:style>
  <w:style w:type="character" w:styleId="Kommentaariviide">
    <w:name w:val="annotation reference"/>
    <w:basedOn w:val="Liguvaikefont"/>
    <w:uiPriority w:val="99"/>
    <w:semiHidden/>
    <w:unhideWhenUsed/>
    <w:rsid w:val="008F77B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F77B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F77B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F77B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F77BC"/>
    <w:rPr>
      <w:b/>
      <w:bCs/>
      <w:sz w:val="20"/>
      <w:szCs w:val="20"/>
    </w:rPr>
  </w:style>
  <w:style w:type="paragraph" w:customStyle="1" w:styleId="pf0">
    <w:name w:val="pf0"/>
    <w:basedOn w:val="Normaallaad"/>
    <w:rsid w:val="007657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cf01">
    <w:name w:val="cf01"/>
    <w:basedOn w:val="Liguvaikefont"/>
    <w:rsid w:val="0076576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76576A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16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64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5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D0355-023B-4FA5-B444-9A0E352F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413</Words>
  <Characters>2396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Põllumajandusministeerium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Sirje Jalakas</dc:creator>
  <cp:lastModifiedBy>Kärt Voor</cp:lastModifiedBy>
  <cp:revision>5</cp:revision>
  <dcterms:created xsi:type="dcterms:W3CDTF">2024-06-13T09:50:00Z</dcterms:created>
  <dcterms:modified xsi:type="dcterms:W3CDTF">2024-06-19T13:14:00Z</dcterms:modified>
</cp:coreProperties>
</file>